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8F7455" w14:textId="794E9E67" w:rsidR="006E76D8" w:rsidRPr="006E76D8" w:rsidRDefault="006E76D8" w:rsidP="006E76D8">
      <w:pPr>
        <w:ind w:left="2124" w:firstLine="708"/>
        <w:jc w:val="right"/>
        <w:rPr>
          <w:rFonts w:ascii="Times New Roman" w:hAnsi="Times New Roman"/>
          <w:sz w:val="24"/>
          <w:szCs w:val="24"/>
        </w:rPr>
      </w:pPr>
      <w:r w:rsidRPr="006E76D8">
        <w:rPr>
          <w:rFonts w:ascii="Times New Roman" w:hAnsi="Times New Roman"/>
          <w:sz w:val="24"/>
          <w:szCs w:val="24"/>
        </w:rPr>
        <w:t>Příloha č. 4</w:t>
      </w:r>
    </w:p>
    <w:p w14:paraId="2E2733B7" w14:textId="30F7CD65" w:rsidR="006E76D8" w:rsidRPr="007409A8" w:rsidRDefault="00FB3C9A" w:rsidP="006E76D8">
      <w:pPr>
        <w:ind w:left="2124" w:firstLine="708"/>
        <w:rPr>
          <w:rFonts w:ascii="Times New Roman" w:hAnsi="Times New Roman"/>
          <w:b/>
          <w:sz w:val="36"/>
          <w:szCs w:val="36"/>
        </w:rPr>
      </w:pPr>
      <w:r w:rsidRPr="007409A8">
        <w:rPr>
          <w:rFonts w:ascii="Times New Roman" w:hAnsi="Times New Roman"/>
          <w:b/>
          <w:sz w:val="36"/>
          <w:szCs w:val="36"/>
        </w:rPr>
        <w:t>SMLOUVA O DÍLO</w:t>
      </w:r>
    </w:p>
    <w:p w14:paraId="341162C6" w14:textId="77777777" w:rsidR="00FB3C9A" w:rsidRPr="007409A8" w:rsidRDefault="00FB3C9A" w:rsidP="00FB3C9A">
      <w:pPr>
        <w:jc w:val="center"/>
        <w:rPr>
          <w:rFonts w:ascii="Times New Roman" w:hAnsi="Times New Roman"/>
        </w:rPr>
      </w:pPr>
      <w:r w:rsidRPr="007409A8">
        <w:rPr>
          <w:rFonts w:ascii="Times New Roman" w:hAnsi="Times New Roman"/>
        </w:rPr>
        <w:t>uzavřená podle § 2586 a násl. Občanského zákoníku.</w:t>
      </w:r>
    </w:p>
    <w:p w14:paraId="1A0706E5" w14:textId="77777777" w:rsidR="00FB3C9A" w:rsidRPr="007409A8" w:rsidRDefault="00FB3C9A" w:rsidP="00FB3C9A">
      <w:pPr>
        <w:rPr>
          <w:rFonts w:ascii="Times New Roman" w:hAnsi="Times New Roman"/>
          <w:b/>
        </w:rPr>
      </w:pPr>
      <w:r w:rsidRPr="007409A8">
        <w:rPr>
          <w:rFonts w:ascii="Times New Roman" w:hAnsi="Times New Roman"/>
          <w:b/>
        </w:rPr>
        <w:t xml:space="preserve"> Článek I.</w:t>
      </w:r>
    </w:p>
    <w:p w14:paraId="1AA0452D" w14:textId="77777777" w:rsidR="00FB3C9A" w:rsidRPr="007409A8" w:rsidRDefault="00FB3C9A" w:rsidP="00FB3C9A">
      <w:pPr>
        <w:rPr>
          <w:rFonts w:ascii="Times New Roman" w:hAnsi="Times New Roman"/>
          <w:u w:val="single"/>
        </w:rPr>
      </w:pPr>
      <w:r w:rsidRPr="007409A8">
        <w:rPr>
          <w:rFonts w:ascii="Times New Roman" w:hAnsi="Times New Roman"/>
          <w:u w:val="single"/>
        </w:rPr>
        <w:t>Smluvní strany</w:t>
      </w:r>
    </w:p>
    <w:p w14:paraId="118A9BDA" w14:textId="4C4DCB05" w:rsidR="00FB3C9A" w:rsidRPr="007409A8" w:rsidRDefault="00FB3C9A" w:rsidP="00FB3C9A">
      <w:pPr>
        <w:spacing w:after="120"/>
        <w:rPr>
          <w:rFonts w:ascii="Times New Roman" w:hAnsi="Times New Roman"/>
        </w:rPr>
      </w:pPr>
      <w:r w:rsidRPr="007409A8">
        <w:rPr>
          <w:rFonts w:ascii="Times New Roman" w:hAnsi="Times New Roman"/>
        </w:rPr>
        <w:t xml:space="preserve">Objednatel:  </w:t>
      </w:r>
      <w:r w:rsidRPr="007409A8">
        <w:rPr>
          <w:rFonts w:ascii="Times New Roman" w:hAnsi="Times New Roman"/>
        </w:rPr>
        <w:tab/>
      </w:r>
      <w:r w:rsidR="00992820">
        <w:rPr>
          <w:rFonts w:ascii="Times New Roman" w:hAnsi="Times New Roman"/>
        </w:rPr>
        <w:tab/>
      </w:r>
      <w:r w:rsidRPr="007409A8">
        <w:rPr>
          <w:rFonts w:ascii="Times New Roman" w:hAnsi="Times New Roman"/>
        </w:rPr>
        <w:t>Střední odborná škola Znojmo, Dvořákova, příspěvková organizace</w:t>
      </w:r>
    </w:p>
    <w:p w14:paraId="0D89BF22" w14:textId="073D0DF9" w:rsidR="00FB3C9A" w:rsidRPr="007409A8" w:rsidRDefault="00FB3C9A" w:rsidP="00FB3C9A">
      <w:pPr>
        <w:spacing w:after="120"/>
        <w:rPr>
          <w:rFonts w:ascii="Times New Roman" w:hAnsi="Times New Roman"/>
        </w:rPr>
      </w:pPr>
      <w:r w:rsidRPr="007409A8">
        <w:rPr>
          <w:rFonts w:ascii="Times New Roman" w:hAnsi="Times New Roman"/>
        </w:rPr>
        <w:t>Sídlo :</w:t>
      </w:r>
      <w:r w:rsidRPr="007409A8">
        <w:rPr>
          <w:rFonts w:ascii="Times New Roman" w:hAnsi="Times New Roman"/>
        </w:rPr>
        <w:tab/>
      </w:r>
      <w:r w:rsidRPr="007409A8">
        <w:rPr>
          <w:rFonts w:ascii="Times New Roman" w:hAnsi="Times New Roman"/>
        </w:rPr>
        <w:tab/>
      </w:r>
      <w:r w:rsidR="00992820">
        <w:rPr>
          <w:rFonts w:ascii="Times New Roman" w:hAnsi="Times New Roman"/>
        </w:rPr>
        <w:tab/>
      </w:r>
      <w:r w:rsidRPr="007409A8">
        <w:rPr>
          <w:rFonts w:ascii="Times New Roman" w:hAnsi="Times New Roman"/>
        </w:rPr>
        <w:t xml:space="preserve">Dvořákova </w:t>
      </w:r>
      <w:r w:rsidR="002216B4" w:rsidRPr="007409A8">
        <w:rPr>
          <w:rFonts w:ascii="Times New Roman" w:hAnsi="Times New Roman"/>
        </w:rPr>
        <w:t>1549/</w:t>
      </w:r>
      <w:r w:rsidRPr="007409A8">
        <w:rPr>
          <w:rFonts w:ascii="Times New Roman" w:hAnsi="Times New Roman"/>
        </w:rPr>
        <w:t xml:space="preserve">19, </w:t>
      </w:r>
      <w:proofErr w:type="gramStart"/>
      <w:r w:rsidRPr="007409A8">
        <w:rPr>
          <w:rFonts w:ascii="Times New Roman" w:hAnsi="Times New Roman"/>
        </w:rPr>
        <w:t>669 02  Znojmo</w:t>
      </w:r>
      <w:proofErr w:type="gramEnd"/>
    </w:p>
    <w:p w14:paraId="78763305" w14:textId="2339ADC3" w:rsidR="00FB3C9A" w:rsidRDefault="00FB3C9A" w:rsidP="00FB3C9A">
      <w:pPr>
        <w:spacing w:after="120"/>
        <w:rPr>
          <w:rFonts w:ascii="Times New Roman" w:hAnsi="Times New Roman"/>
        </w:rPr>
      </w:pPr>
      <w:r w:rsidRPr="007409A8">
        <w:rPr>
          <w:rFonts w:ascii="Times New Roman" w:hAnsi="Times New Roman"/>
        </w:rPr>
        <w:t xml:space="preserve">zastoupený: </w:t>
      </w:r>
      <w:r w:rsidRPr="007409A8">
        <w:rPr>
          <w:rFonts w:ascii="Times New Roman" w:hAnsi="Times New Roman"/>
        </w:rPr>
        <w:tab/>
      </w:r>
      <w:r w:rsidR="00992820">
        <w:rPr>
          <w:rFonts w:ascii="Times New Roman" w:hAnsi="Times New Roman"/>
        </w:rPr>
        <w:tab/>
      </w:r>
      <w:r w:rsidRPr="007409A8">
        <w:rPr>
          <w:rFonts w:ascii="Times New Roman" w:hAnsi="Times New Roman"/>
        </w:rPr>
        <w:t>Ing. Josef Brouček, ředitel</w:t>
      </w:r>
    </w:p>
    <w:p w14:paraId="65EFD133" w14:textId="72F473D8" w:rsidR="00992820" w:rsidRPr="007409A8" w:rsidRDefault="00992820" w:rsidP="00FB3C9A">
      <w:pPr>
        <w:spacing w:after="120"/>
        <w:rPr>
          <w:rFonts w:ascii="Times New Roman" w:hAnsi="Times New Roman"/>
        </w:rPr>
      </w:pPr>
      <w:r w:rsidRPr="007409A8">
        <w:rPr>
          <w:rFonts w:ascii="Times New Roman" w:hAnsi="Times New Roman"/>
        </w:rPr>
        <w:t>oprávněn jednat ve věcech technických</w:t>
      </w:r>
      <w:r>
        <w:rPr>
          <w:rFonts w:ascii="Times New Roman" w:hAnsi="Times New Roman"/>
        </w:rPr>
        <w:t>: (bude doplněno před podpisem smlouvy)</w:t>
      </w:r>
    </w:p>
    <w:p w14:paraId="468510D6" w14:textId="76CBE5D5" w:rsidR="00FB3C9A" w:rsidRPr="007409A8" w:rsidRDefault="00992820" w:rsidP="00FB3C9A">
      <w:pPr>
        <w:spacing w:after="120"/>
        <w:rPr>
          <w:rFonts w:ascii="Times New Roman" w:hAnsi="Times New Roman"/>
        </w:rPr>
      </w:pPr>
      <w:r>
        <w:rPr>
          <w:rFonts w:ascii="Times New Roman" w:hAnsi="Times New Roman"/>
        </w:rPr>
        <w:t xml:space="preserve">bankovní spojení:   </w:t>
      </w:r>
      <w:r>
        <w:rPr>
          <w:rFonts w:ascii="Times New Roman" w:hAnsi="Times New Roman"/>
        </w:rPr>
        <w:tab/>
      </w:r>
      <w:r w:rsidR="00B3761A">
        <w:rPr>
          <w:rFonts w:ascii="Times New Roman" w:hAnsi="Times New Roman"/>
        </w:rPr>
        <w:t>Komerční banka, a.s.</w:t>
      </w:r>
      <w:r w:rsidR="00210C82" w:rsidRPr="007409A8">
        <w:rPr>
          <w:rFonts w:ascii="Times New Roman" w:hAnsi="Times New Roman"/>
        </w:rPr>
        <w:t xml:space="preserve"> Znojmo</w:t>
      </w:r>
    </w:p>
    <w:p w14:paraId="79E3C638" w14:textId="63111CB0" w:rsidR="00FB3C9A" w:rsidRPr="007409A8" w:rsidRDefault="00992820" w:rsidP="00FB3C9A">
      <w:pPr>
        <w:spacing w:after="120"/>
        <w:rPr>
          <w:rFonts w:ascii="Times New Roman" w:hAnsi="Times New Roman"/>
        </w:rPr>
      </w:pPr>
      <w:r>
        <w:rPr>
          <w:rFonts w:ascii="Times New Roman" w:hAnsi="Times New Roman"/>
        </w:rPr>
        <w:t>číslo účtu:</w:t>
      </w:r>
      <w:r>
        <w:rPr>
          <w:rFonts w:ascii="Times New Roman" w:hAnsi="Times New Roman"/>
        </w:rPr>
        <w:tab/>
      </w:r>
      <w:r>
        <w:rPr>
          <w:rFonts w:ascii="Times New Roman" w:hAnsi="Times New Roman"/>
        </w:rPr>
        <w:tab/>
      </w:r>
      <w:r w:rsidR="00210C82" w:rsidRPr="007409A8">
        <w:rPr>
          <w:rFonts w:ascii="Times New Roman" w:hAnsi="Times New Roman"/>
        </w:rPr>
        <w:t>12137741/0100</w:t>
      </w:r>
      <w:r w:rsidR="00FB3C9A" w:rsidRPr="007409A8">
        <w:rPr>
          <w:rFonts w:ascii="Times New Roman" w:hAnsi="Times New Roman"/>
        </w:rPr>
        <w:t xml:space="preserve">  </w:t>
      </w:r>
    </w:p>
    <w:p w14:paraId="32384270" w14:textId="198D23BC" w:rsidR="00FB3C9A" w:rsidRPr="007409A8" w:rsidRDefault="00FB3C9A" w:rsidP="00FB3C9A">
      <w:pPr>
        <w:spacing w:after="120"/>
        <w:rPr>
          <w:rFonts w:ascii="Times New Roman" w:hAnsi="Times New Roman"/>
        </w:rPr>
      </w:pPr>
      <w:r w:rsidRPr="007409A8">
        <w:rPr>
          <w:rFonts w:ascii="Times New Roman" w:hAnsi="Times New Roman"/>
        </w:rPr>
        <w:t xml:space="preserve">IČ:  </w:t>
      </w:r>
      <w:proofErr w:type="gramStart"/>
      <w:r w:rsidR="002216B4" w:rsidRPr="007409A8">
        <w:rPr>
          <w:rFonts w:ascii="Times New Roman" w:hAnsi="Times New Roman"/>
          <w:shd w:val="clear" w:color="auto" w:fill="FFFFFF"/>
        </w:rPr>
        <w:t>00055301</w:t>
      </w:r>
      <w:r w:rsidRPr="007409A8">
        <w:rPr>
          <w:rFonts w:ascii="Times New Roman" w:hAnsi="Times New Roman"/>
        </w:rPr>
        <w:t xml:space="preserve">     DIČ</w:t>
      </w:r>
      <w:proofErr w:type="gramEnd"/>
      <w:r w:rsidRPr="007409A8">
        <w:rPr>
          <w:rFonts w:ascii="Times New Roman" w:hAnsi="Times New Roman"/>
        </w:rPr>
        <w:t>:  --</w:t>
      </w:r>
    </w:p>
    <w:p w14:paraId="33599256" w14:textId="77777777" w:rsidR="00FB3C9A" w:rsidRPr="007409A8" w:rsidRDefault="00FB3C9A" w:rsidP="00FB3C9A">
      <w:pPr>
        <w:spacing w:after="120"/>
        <w:rPr>
          <w:rFonts w:ascii="Times New Roman" w:hAnsi="Times New Roman"/>
        </w:rPr>
      </w:pPr>
      <w:r w:rsidRPr="007409A8">
        <w:rPr>
          <w:rFonts w:ascii="Times New Roman" w:hAnsi="Times New Roman"/>
        </w:rPr>
        <w:t>(dále jen „objednatel“)</w:t>
      </w:r>
    </w:p>
    <w:p w14:paraId="0E4FCA4E" w14:textId="77777777" w:rsidR="00FB3C9A" w:rsidRPr="007409A8" w:rsidRDefault="00FB3C9A" w:rsidP="00FB3C9A">
      <w:pPr>
        <w:rPr>
          <w:rFonts w:ascii="Times New Roman" w:hAnsi="Times New Roman"/>
        </w:rPr>
      </w:pPr>
    </w:p>
    <w:p w14:paraId="2610DCBE" w14:textId="77777777" w:rsidR="00FB3C9A" w:rsidRPr="007409A8" w:rsidRDefault="00FB3C9A" w:rsidP="00FB3C9A">
      <w:pPr>
        <w:rPr>
          <w:rFonts w:ascii="Times New Roman" w:hAnsi="Times New Roman"/>
        </w:rPr>
      </w:pPr>
      <w:proofErr w:type="gramStart"/>
      <w:r w:rsidRPr="007409A8">
        <w:rPr>
          <w:rFonts w:ascii="Times New Roman" w:hAnsi="Times New Roman"/>
        </w:rPr>
        <w:t xml:space="preserve">Zhotovitel: </w:t>
      </w:r>
      <w:r w:rsidRPr="007409A8">
        <w:rPr>
          <w:rFonts w:ascii="Times New Roman" w:hAnsi="Times New Roman"/>
        </w:rPr>
        <w:tab/>
      </w:r>
      <w:r w:rsidRPr="007409A8">
        <w:rPr>
          <w:rFonts w:ascii="Times New Roman" w:hAnsi="Times New Roman"/>
          <w:highlight w:val="yellow"/>
        </w:rPr>
        <w:t>........................................................................................................</w:t>
      </w:r>
      <w:proofErr w:type="gramEnd"/>
    </w:p>
    <w:p w14:paraId="6FF126A8" w14:textId="77777777" w:rsidR="00FB3C9A" w:rsidRPr="007409A8" w:rsidRDefault="00FB3C9A" w:rsidP="00FB3C9A">
      <w:pPr>
        <w:spacing w:after="120"/>
        <w:rPr>
          <w:rFonts w:ascii="Times New Roman" w:hAnsi="Times New Roman"/>
        </w:rPr>
      </w:pPr>
      <w:r w:rsidRPr="007409A8">
        <w:rPr>
          <w:rFonts w:ascii="Times New Roman" w:hAnsi="Times New Roman"/>
        </w:rPr>
        <w:t xml:space="preserve">Sídlo: </w:t>
      </w:r>
      <w:r w:rsidRPr="007409A8">
        <w:rPr>
          <w:rFonts w:ascii="Times New Roman" w:hAnsi="Times New Roman"/>
        </w:rPr>
        <w:tab/>
      </w:r>
      <w:r w:rsidRPr="007409A8">
        <w:rPr>
          <w:rFonts w:ascii="Times New Roman" w:hAnsi="Times New Roman"/>
        </w:rPr>
        <w:tab/>
      </w:r>
      <w:r w:rsidRPr="007409A8">
        <w:rPr>
          <w:rFonts w:ascii="Times New Roman" w:hAnsi="Times New Roman"/>
          <w:highlight w:val="yellow"/>
        </w:rPr>
        <w:t>……………</w:t>
      </w:r>
      <w:proofErr w:type="gramStart"/>
      <w:r w:rsidRPr="007409A8">
        <w:rPr>
          <w:rFonts w:ascii="Times New Roman" w:hAnsi="Times New Roman"/>
          <w:highlight w:val="yellow"/>
        </w:rPr>
        <w:t>…........................................…</w:t>
      </w:r>
      <w:proofErr w:type="gramEnd"/>
      <w:r w:rsidRPr="007409A8">
        <w:rPr>
          <w:rFonts w:ascii="Times New Roman" w:hAnsi="Times New Roman"/>
          <w:highlight w:val="yellow"/>
        </w:rPr>
        <w:t>…………………………………….....…</w:t>
      </w:r>
      <w:r w:rsidRPr="007409A8">
        <w:rPr>
          <w:rFonts w:ascii="Times New Roman" w:hAnsi="Times New Roman"/>
        </w:rPr>
        <w:t xml:space="preserve"> </w:t>
      </w:r>
    </w:p>
    <w:p w14:paraId="1164FFBC" w14:textId="7B6F49BD" w:rsidR="00FB3C9A" w:rsidRPr="007409A8" w:rsidRDefault="00A64588" w:rsidP="00FB3C9A">
      <w:pPr>
        <w:spacing w:after="120"/>
        <w:rPr>
          <w:rFonts w:ascii="Times New Roman" w:hAnsi="Times New Roman"/>
        </w:rPr>
      </w:pPr>
      <w:r>
        <w:rPr>
          <w:rFonts w:ascii="Times New Roman" w:hAnsi="Times New Roman"/>
        </w:rPr>
        <w:t xml:space="preserve">zastoupený: </w:t>
      </w:r>
      <w:r w:rsidR="00FB3C9A" w:rsidRPr="007409A8">
        <w:rPr>
          <w:rFonts w:ascii="Times New Roman" w:hAnsi="Times New Roman"/>
          <w:highlight w:val="yellow"/>
        </w:rPr>
        <w:t>……………………………………………………………………………</w:t>
      </w:r>
      <w:proofErr w:type="gramStart"/>
      <w:r w:rsidR="00FB3C9A" w:rsidRPr="007409A8">
        <w:rPr>
          <w:rFonts w:ascii="Times New Roman" w:hAnsi="Times New Roman"/>
          <w:highlight w:val="yellow"/>
        </w:rPr>
        <w:t>….......................</w:t>
      </w:r>
      <w:proofErr w:type="gramEnd"/>
    </w:p>
    <w:p w14:paraId="6AB376C8" w14:textId="77777777" w:rsidR="00FB3C9A" w:rsidRPr="007409A8" w:rsidRDefault="00FB3C9A" w:rsidP="00FB3C9A">
      <w:pPr>
        <w:spacing w:after="120"/>
        <w:rPr>
          <w:rFonts w:ascii="Times New Roman" w:hAnsi="Times New Roman"/>
        </w:rPr>
      </w:pPr>
      <w:r w:rsidRPr="007409A8">
        <w:rPr>
          <w:rFonts w:ascii="Times New Roman" w:hAnsi="Times New Roman"/>
        </w:rPr>
        <w:t xml:space="preserve">oprávněn jednat ve věcech </w:t>
      </w:r>
      <w:proofErr w:type="gramStart"/>
      <w:r w:rsidRPr="007409A8">
        <w:rPr>
          <w:rFonts w:ascii="Times New Roman" w:hAnsi="Times New Roman"/>
        </w:rPr>
        <w:t xml:space="preserve">technických </w:t>
      </w:r>
      <w:r w:rsidRPr="007409A8">
        <w:rPr>
          <w:rFonts w:ascii="Times New Roman" w:hAnsi="Times New Roman"/>
          <w:highlight w:val="yellow"/>
        </w:rPr>
        <w:t>..................................................................</w:t>
      </w:r>
      <w:proofErr w:type="gramEnd"/>
    </w:p>
    <w:p w14:paraId="01E0CC4C" w14:textId="77777777" w:rsidR="00FB3C9A" w:rsidRPr="007409A8" w:rsidRDefault="00FB3C9A" w:rsidP="00FB3C9A">
      <w:pPr>
        <w:spacing w:after="120"/>
        <w:rPr>
          <w:rFonts w:ascii="Times New Roman" w:hAnsi="Times New Roman"/>
        </w:rPr>
      </w:pPr>
      <w:r w:rsidRPr="007409A8">
        <w:rPr>
          <w:rFonts w:ascii="Times New Roman" w:hAnsi="Times New Roman"/>
        </w:rPr>
        <w:t xml:space="preserve">bankovní spojení: </w:t>
      </w:r>
      <w:r w:rsidRPr="007409A8">
        <w:rPr>
          <w:rFonts w:ascii="Times New Roman" w:hAnsi="Times New Roman"/>
          <w:highlight w:val="yellow"/>
        </w:rPr>
        <w:t>………………………………………………………………………</w:t>
      </w:r>
      <w:proofErr w:type="gramStart"/>
      <w:r w:rsidRPr="007409A8">
        <w:rPr>
          <w:rFonts w:ascii="Times New Roman" w:hAnsi="Times New Roman"/>
          <w:highlight w:val="yellow"/>
        </w:rPr>
        <w:t>….......................</w:t>
      </w:r>
      <w:proofErr w:type="gramEnd"/>
    </w:p>
    <w:p w14:paraId="280A39D5" w14:textId="77777777" w:rsidR="00FB3C9A" w:rsidRPr="007409A8" w:rsidRDefault="00FB3C9A" w:rsidP="00FB3C9A">
      <w:pPr>
        <w:spacing w:after="120"/>
        <w:rPr>
          <w:rFonts w:ascii="Times New Roman" w:hAnsi="Times New Roman"/>
        </w:rPr>
      </w:pPr>
      <w:r w:rsidRPr="007409A8">
        <w:rPr>
          <w:rFonts w:ascii="Times New Roman" w:hAnsi="Times New Roman"/>
        </w:rPr>
        <w:t xml:space="preserve">IČ: </w:t>
      </w:r>
      <w:r w:rsidRPr="007409A8">
        <w:rPr>
          <w:rFonts w:ascii="Times New Roman" w:hAnsi="Times New Roman"/>
          <w:highlight w:val="yellow"/>
        </w:rPr>
        <w:t>………………………………………</w:t>
      </w:r>
      <w:r w:rsidRPr="007409A8">
        <w:rPr>
          <w:rFonts w:ascii="Times New Roman" w:hAnsi="Times New Roman"/>
        </w:rPr>
        <w:t xml:space="preserve"> DIČ: </w:t>
      </w:r>
      <w:r w:rsidRPr="007409A8">
        <w:rPr>
          <w:rFonts w:ascii="Times New Roman" w:hAnsi="Times New Roman"/>
          <w:highlight w:val="yellow"/>
        </w:rPr>
        <w:t>……………………………………….............................</w:t>
      </w:r>
    </w:p>
    <w:p w14:paraId="2B595907" w14:textId="77777777" w:rsidR="00FB3C9A" w:rsidRPr="007409A8" w:rsidRDefault="00FB3C9A" w:rsidP="00FB3C9A">
      <w:pPr>
        <w:spacing w:after="120"/>
        <w:rPr>
          <w:rFonts w:ascii="Times New Roman" w:hAnsi="Times New Roman"/>
        </w:rPr>
      </w:pPr>
      <w:r w:rsidRPr="007409A8">
        <w:rPr>
          <w:rFonts w:ascii="Times New Roman" w:hAnsi="Times New Roman"/>
        </w:rPr>
        <w:t xml:space="preserve">údaj o zápisu v obchodním rejstříku nebo v jiné evidenci: </w:t>
      </w:r>
      <w:r w:rsidRPr="007409A8">
        <w:rPr>
          <w:rFonts w:ascii="Times New Roman" w:hAnsi="Times New Roman"/>
          <w:highlight w:val="yellow"/>
        </w:rPr>
        <w:t>……………………</w:t>
      </w:r>
      <w:proofErr w:type="gramStart"/>
      <w:r w:rsidRPr="007409A8">
        <w:rPr>
          <w:rFonts w:ascii="Times New Roman" w:hAnsi="Times New Roman"/>
          <w:highlight w:val="yellow"/>
        </w:rPr>
        <w:t>…..............................</w:t>
      </w:r>
      <w:proofErr w:type="gramEnd"/>
    </w:p>
    <w:p w14:paraId="1DB93850" w14:textId="77777777" w:rsidR="00FB3C9A" w:rsidRPr="007409A8" w:rsidRDefault="00FB3C9A" w:rsidP="00FB3C9A">
      <w:pPr>
        <w:spacing w:after="120"/>
        <w:rPr>
          <w:rFonts w:ascii="Times New Roman" w:hAnsi="Times New Roman"/>
        </w:rPr>
      </w:pPr>
      <w:r w:rsidRPr="007409A8">
        <w:rPr>
          <w:rFonts w:ascii="Times New Roman" w:hAnsi="Times New Roman"/>
        </w:rPr>
        <w:t>(dále jen „zhotovitel“)</w:t>
      </w:r>
    </w:p>
    <w:p w14:paraId="65B21593" w14:textId="77777777" w:rsidR="00FB3C9A" w:rsidRPr="007409A8" w:rsidRDefault="00FB3C9A" w:rsidP="00FB3C9A">
      <w:pPr>
        <w:spacing w:after="120"/>
        <w:rPr>
          <w:rFonts w:ascii="Times New Roman" w:hAnsi="Times New Roman"/>
        </w:rPr>
      </w:pPr>
    </w:p>
    <w:p w14:paraId="7BF2914C" w14:textId="2BFBC962" w:rsidR="00FB3C9A" w:rsidRPr="007409A8" w:rsidRDefault="00FB3C9A" w:rsidP="00FB3C9A">
      <w:pPr>
        <w:spacing w:after="120"/>
        <w:rPr>
          <w:rFonts w:ascii="Times New Roman" w:hAnsi="Times New Roman"/>
        </w:rPr>
      </w:pPr>
    </w:p>
    <w:p w14:paraId="7569733D" w14:textId="1AAB33AF" w:rsidR="00FB3C9A" w:rsidRPr="007409A8" w:rsidRDefault="00FB3C9A" w:rsidP="00FB3C9A">
      <w:pPr>
        <w:spacing w:after="120"/>
        <w:rPr>
          <w:rFonts w:ascii="Times New Roman" w:hAnsi="Times New Roman"/>
        </w:rPr>
      </w:pPr>
    </w:p>
    <w:p w14:paraId="34EA7AA5" w14:textId="2EDCA032" w:rsidR="00FB3C9A" w:rsidRPr="007409A8" w:rsidRDefault="00FB3C9A" w:rsidP="00FB3C9A">
      <w:pPr>
        <w:spacing w:after="120"/>
        <w:rPr>
          <w:rFonts w:ascii="Times New Roman" w:hAnsi="Times New Roman"/>
        </w:rPr>
      </w:pPr>
    </w:p>
    <w:p w14:paraId="60FA6A70" w14:textId="77777777" w:rsidR="00FB3C9A" w:rsidRPr="007409A8" w:rsidRDefault="00FB3C9A" w:rsidP="00FB3C9A">
      <w:pPr>
        <w:spacing w:after="120"/>
        <w:rPr>
          <w:rFonts w:ascii="Times New Roman" w:hAnsi="Times New Roman"/>
        </w:rPr>
      </w:pPr>
    </w:p>
    <w:p w14:paraId="23BD1C34" w14:textId="77777777" w:rsidR="00FB3C9A" w:rsidRPr="007409A8" w:rsidRDefault="00FB3C9A" w:rsidP="00FB3C9A">
      <w:pPr>
        <w:spacing w:after="120"/>
        <w:rPr>
          <w:rFonts w:ascii="Times New Roman" w:hAnsi="Times New Roman"/>
        </w:rPr>
      </w:pPr>
    </w:p>
    <w:p w14:paraId="28EFB9A7" w14:textId="77777777" w:rsidR="00FB3C9A" w:rsidRPr="007409A8" w:rsidRDefault="00FB3C9A" w:rsidP="00FB3C9A">
      <w:pPr>
        <w:spacing w:after="120"/>
        <w:rPr>
          <w:rFonts w:ascii="Times New Roman" w:hAnsi="Times New Roman"/>
        </w:rPr>
      </w:pPr>
    </w:p>
    <w:p w14:paraId="0FB20F71" w14:textId="77777777" w:rsidR="00FB3C9A" w:rsidRPr="007409A8" w:rsidRDefault="00FB3C9A" w:rsidP="00FB3C9A">
      <w:pPr>
        <w:spacing w:after="120"/>
        <w:rPr>
          <w:rFonts w:ascii="Times New Roman" w:hAnsi="Times New Roman"/>
        </w:rPr>
      </w:pPr>
    </w:p>
    <w:p w14:paraId="71B20289" w14:textId="77777777" w:rsidR="00992820" w:rsidRDefault="00992820" w:rsidP="00FB3C9A">
      <w:pPr>
        <w:rPr>
          <w:rFonts w:ascii="Times New Roman" w:hAnsi="Times New Roman"/>
        </w:rPr>
      </w:pPr>
    </w:p>
    <w:p w14:paraId="0C75D6B8" w14:textId="77777777" w:rsidR="00FB3C9A" w:rsidRPr="007409A8" w:rsidRDefault="00FB3C9A" w:rsidP="00FB3C9A">
      <w:pPr>
        <w:rPr>
          <w:rFonts w:ascii="Times New Roman" w:hAnsi="Times New Roman"/>
          <w:b/>
        </w:rPr>
      </w:pPr>
      <w:bookmarkStart w:id="0" w:name="_GoBack"/>
      <w:bookmarkEnd w:id="0"/>
      <w:r w:rsidRPr="007409A8">
        <w:rPr>
          <w:rFonts w:ascii="Times New Roman" w:hAnsi="Times New Roman"/>
          <w:b/>
        </w:rPr>
        <w:lastRenderedPageBreak/>
        <w:t>Článek II.</w:t>
      </w:r>
    </w:p>
    <w:p w14:paraId="1FBB06F2" w14:textId="77777777" w:rsidR="00FB3C9A" w:rsidRPr="007409A8" w:rsidRDefault="00FB3C9A" w:rsidP="00FB3C9A">
      <w:pPr>
        <w:rPr>
          <w:rFonts w:ascii="Times New Roman" w:hAnsi="Times New Roman"/>
          <w:u w:val="single"/>
        </w:rPr>
      </w:pPr>
      <w:r w:rsidRPr="007409A8">
        <w:rPr>
          <w:rFonts w:ascii="Times New Roman" w:hAnsi="Times New Roman"/>
          <w:u w:val="single"/>
        </w:rPr>
        <w:t>Předmět smlouvy</w:t>
      </w:r>
    </w:p>
    <w:p w14:paraId="65062AEF" w14:textId="0B4EFE9F" w:rsidR="00FB3C9A" w:rsidRPr="007409A8" w:rsidRDefault="00FB3C9A" w:rsidP="007409A8">
      <w:pPr>
        <w:ind w:left="705" w:hanging="705"/>
        <w:jc w:val="both"/>
        <w:rPr>
          <w:rFonts w:ascii="Times New Roman" w:hAnsi="Times New Roman"/>
        </w:rPr>
      </w:pPr>
      <w:r w:rsidRPr="007409A8">
        <w:rPr>
          <w:rFonts w:ascii="Times New Roman" w:hAnsi="Times New Roman"/>
        </w:rPr>
        <w:t>1.</w:t>
      </w:r>
      <w:r w:rsidRPr="007409A8">
        <w:rPr>
          <w:rFonts w:ascii="Times New Roman" w:hAnsi="Times New Roman"/>
        </w:rPr>
        <w:tab/>
        <w:t>Předmětem smlouvy je závazek zhotovitele provést pro objednatele na svůj náklad, na své nebezpečí a v době sjednané v této smlouvě dílo spočívající ve zhotovení stavby „</w:t>
      </w:r>
      <w:r w:rsidR="006677C2" w:rsidRPr="007409A8">
        <w:rPr>
          <w:rFonts w:ascii="Times New Roman" w:hAnsi="Times New Roman"/>
        </w:rPr>
        <w:t>Oprava omítek a podlahové krytiny v Domově mládeže, Znojmo, B. Kličky 1</w:t>
      </w:r>
      <w:r w:rsidRPr="007409A8">
        <w:rPr>
          <w:rFonts w:ascii="Times New Roman" w:hAnsi="Times New Roman"/>
        </w:rPr>
        <w:t xml:space="preserve">“ </w:t>
      </w:r>
      <w:r w:rsidR="006677C2" w:rsidRPr="007409A8">
        <w:rPr>
          <w:rFonts w:ascii="Times New Roman" w:hAnsi="Times New Roman"/>
        </w:rPr>
        <w:t>dle zadávací dokumentace</w:t>
      </w:r>
      <w:r w:rsidR="007409A8">
        <w:rPr>
          <w:rFonts w:ascii="Times New Roman" w:hAnsi="Times New Roman"/>
        </w:rPr>
        <w:t xml:space="preserve"> </w:t>
      </w:r>
      <w:proofErr w:type="gramStart"/>
      <w:r w:rsidR="007409A8">
        <w:rPr>
          <w:rFonts w:ascii="Times New Roman" w:hAnsi="Times New Roman"/>
        </w:rPr>
        <w:t xml:space="preserve">objednatele </w:t>
      </w:r>
      <w:r w:rsidR="006677C2" w:rsidRPr="007409A8">
        <w:rPr>
          <w:rFonts w:ascii="Times New Roman" w:hAnsi="Times New Roman"/>
        </w:rPr>
        <w:t xml:space="preserve"> </w:t>
      </w:r>
      <w:r w:rsidRPr="007409A8">
        <w:rPr>
          <w:rFonts w:ascii="Times New Roman" w:hAnsi="Times New Roman"/>
        </w:rPr>
        <w:t>a závazek</w:t>
      </w:r>
      <w:proofErr w:type="gramEnd"/>
      <w:r w:rsidRPr="007409A8">
        <w:rPr>
          <w:rFonts w:ascii="Times New Roman" w:hAnsi="Times New Roman"/>
        </w:rPr>
        <w:t xml:space="preserve"> objednatele zaplatit zhotoviteli za provedení díla cenu ve výši dohodnuté v čl. V této smlouvy.</w:t>
      </w:r>
      <w:r w:rsidR="006677C2" w:rsidRPr="007409A8">
        <w:rPr>
          <w:rFonts w:ascii="Times New Roman" w:hAnsi="Times New Roman"/>
        </w:rPr>
        <w:t xml:space="preserve"> </w:t>
      </w:r>
    </w:p>
    <w:p w14:paraId="40044C7F" w14:textId="77777777" w:rsidR="00FB3C9A" w:rsidRPr="007409A8" w:rsidRDefault="00FB3C9A" w:rsidP="00FB3C9A">
      <w:pPr>
        <w:ind w:left="720"/>
        <w:contextualSpacing/>
        <w:jc w:val="both"/>
        <w:rPr>
          <w:rFonts w:ascii="Times New Roman" w:hAnsi="Times New Roman"/>
        </w:rPr>
      </w:pPr>
    </w:p>
    <w:p w14:paraId="63B64DEE" w14:textId="39369DCB" w:rsidR="006677C2" w:rsidRPr="007409A8" w:rsidRDefault="007409A8" w:rsidP="006677C2">
      <w:pPr>
        <w:rPr>
          <w:rFonts w:ascii="Times New Roman" w:hAnsi="Times New Roman"/>
        </w:rPr>
      </w:pPr>
      <w:r>
        <w:rPr>
          <w:rFonts w:ascii="Times New Roman" w:hAnsi="Times New Roman"/>
        </w:rPr>
        <w:t>2.</w:t>
      </w:r>
      <w:r w:rsidR="00FB3C9A" w:rsidRPr="007409A8">
        <w:rPr>
          <w:rFonts w:ascii="Times New Roman" w:hAnsi="Times New Roman"/>
        </w:rPr>
        <w:tab/>
        <w:t>Součástí předmětu díla je též:</w:t>
      </w:r>
    </w:p>
    <w:p w14:paraId="00F39794" w14:textId="031216A1" w:rsidR="00FB3C9A" w:rsidRPr="007409A8" w:rsidRDefault="006677C2" w:rsidP="006677C2">
      <w:pPr>
        <w:spacing w:after="120"/>
        <w:ind w:left="705" w:hanging="705"/>
        <w:jc w:val="both"/>
        <w:rPr>
          <w:rFonts w:ascii="Times New Roman" w:hAnsi="Times New Roman"/>
        </w:rPr>
      </w:pPr>
      <w:r w:rsidRPr="007409A8">
        <w:rPr>
          <w:rFonts w:ascii="Times New Roman" w:hAnsi="Times New Roman"/>
        </w:rPr>
        <w:t>•</w:t>
      </w:r>
      <w:r w:rsidRPr="007409A8">
        <w:rPr>
          <w:rFonts w:ascii="Times New Roman" w:hAnsi="Times New Roman"/>
        </w:rPr>
        <w:tab/>
      </w:r>
      <w:r w:rsidR="00443D1E" w:rsidRPr="007409A8">
        <w:rPr>
          <w:rFonts w:ascii="Times New Roman" w:hAnsi="Times New Roman"/>
        </w:rPr>
        <w:t xml:space="preserve">vedení </w:t>
      </w:r>
      <w:r w:rsidRPr="007409A8">
        <w:rPr>
          <w:rFonts w:ascii="Times New Roman" w:hAnsi="Times New Roman"/>
        </w:rPr>
        <w:t>stavebního deníku (</w:t>
      </w:r>
      <w:r w:rsidR="00443D1E" w:rsidRPr="007409A8">
        <w:rPr>
          <w:rFonts w:ascii="Times New Roman" w:hAnsi="Times New Roman"/>
        </w:rPr>
        <w:t xml:space="preserve">zhotovitel je povinen vést stavební deník v souladu s ustanovením §157 zákona č. 183/2006 </w:t>
      </w:r>
      <w:proofErr w:type="spellStart"/>
      <w:r w:rsidR="00443D1E" w:rsidRPr="007409A8">
        <w:rPr>
          <w:rFonts w:ascii="Times New Roman" w:hAnsi="Times New Roman"/>
        </w:rPr>
        <w:t>Sb</w:t>
      </w:r>
      <w:proofErr w:type="spellEnd"/>
      <w:r w:rsidR="00443D1E" w:rsidRPr="007409A8">
        <w:rPr>
          <w:rFonts w:ascii="Times New Roman" w:hAnsi="Times New Roman"/>
        </w:rPr>
        <w:t xml:space="preserve">, stavební zákon, ve znění pozdějších </w:t>
      </w:r>
      <w:proofErr w:type="gramStart"/>
      <w:r w:rsidR="00443D1E" w:rsidRPr="007409A8">
        <w:rPr>
          <w:rFonts w:ascii="Times New Roman" w:hAnsi="Times New Roman"/>
        </w:rPr>
        <w:t>předpisů, a  přílohy</w:t>
      </w:r>
      <w:proofErr w:type="gramEnd"/>
      <w:r w:rsidR="00443D1E" w:rsidRPr="007409A8">
        <w:rPr>
          <w:rFonts w:ascii="Times New Roman" w:hAnsi="Times New Roman"/>
        </w:rPr>
        <w:t xml:space="preserve"> č. 16 vyhlášky 499/2006. Zhotovitel vede stavební deník ode dne předání a převzetí staveniště (</w:t>
      </w:r>
      <w:proofErr w:type="gramStart"/>
      <w:r w:rsidR="00443D1E" w:rsidRPr="007409A8">
        <w:rPr>
          <w:rFonts w:ascii="Times New Roman" w:hAnsi="Times New Roman"/>
        </w:rPr>
        <w:t>včetně),  a to</w:t>
      </w:r>
      <w:proofErr w:type="gramEnd"/>
      <w:r w:rsidR="00443D1E" w:rsidRPr="007409A8">
        <w:rPr>
          <w:rFonts w:ascii="Times New Roman" w:hAnsi="Times New Roman"/>
        </w:rPr>
        <w:t xml:space="preserve"> až do dne odstranění vad a nedodělků. Poté je zhotovitel povinen předat originál stavebního deníku objednateli.)</w:t>
      </w:r>
      <w:r w:rsidR="007409A8">
        <w:rPr>
          <w:rFonts w:ascii="Times New Roman" w:hAnsi="Times New Roman"/>
        </w:rPr>
        <w:t>,</w:t>
      </w:r>
    </w:p>
    <w:p w14:paraId="5FC82C05" w14:textId="56FB55A9" w:rsidR="00FB3C9A" w:rsidRPr="007409A8" w:rsidRDefault="00FB3C9A" w:rsidP="00443D1E">
      <w:pPr>
        <w:spacing w:after="120"/>
        <w:ind w:left="709" w:hanging="709"/>
        <w:jc w:val="both"/>
        <w:rPr>
          <w:rFonts w:ascii="Times New Roman" w:hAnsi="Times New Roman"/>
        </w:rPr>
      </w:pPr>
      <w:r w:rsidRPr="007409A8">
        <w:rPr>
          <w:rFonts w:ascii="Times New Roman" w:hAnsi="Times New Roman"/>
        </w:rPr>
        <w:t>•</w:t>
      </w:r>
      <w:r w:rsidRPr="007409A8">
        <w:rPr>
          <w:rFonts w:ascii="Times New Roman" w:hAnsi="Times New Roman"/>
        </w:rPr>
        <w:tab/>
      </w:r>
      <w:r w:rsidR="007409A8">
        <w:rPr>
          <w:rFonts w:ascii="Times New Roman" w:hAnsi="Times New Roman"/>
        </w:rPr>
        <w:t xml:space="preserve">provedení všech obecně závazných předpisů </w:t>
      </w:r>
      <w:r w:rsidRPr="007409A8">
        <w:rPr>
          <w:rFonts w:ascii="Times New Roman" w:hAnsi="Times New Roman"/>
        </w:rPr>
        <w:t>vč. zabezpečení revizí a atestů ve smyslu technických norem, vztahujících se k prováděnému předmětu díla,</w:t>
      </w:r>
    </w:p>
    <w:p w14:paraId="1D4D9758" w14:textId="77777777" w:rsidR="00FB3C9A" w:rsidRPr="007409A8" w:rsidRDefault="00FB3C9A" w:rsidP="00FB3C9A">
      <w:pPr>
        <w:numPr>
          <w:ilvl w:val="0"/>
          <w:numId w:val="2"/>
        </w:numPr>
        <w:spacing w:after="120"/>
        <w:ind w:hanging="720"/>
        <w:jc w:val="both"/>
        <w:rPr>
          <w:rFonts w:ascii="Times New Roman" w:hAnsi="Times New Roman"/>
        </w:rPr>
      </w:pPr>
      <w:r w:rsidRPr="007409A8">
        <w:rPr>
          <w:rFonts w:ascii="Times New Roman" w:hAnsi="Times New Roman"/>
        </w:rPr>
        <w:t>fotodokumentace stavu před zahájením a během provádění prací, která bude součástí předávací dokumentace dokončeného díla,</w:t>
      </w:r>
    </w:p>
    <w:p w14:paraId="44B3CCC1" w14:textId="77777777" w:rsidR="00FB3C9A" w:rsidRPr="007409A8" w:rsidRDefault="00FB3C9A" w:rsidP="00FB3C9A">
      <w:pPr>
        <w:numPr>
          <w:ilvl w:val="0"/>
          <w:numId w:val="2"/>
        </w:numPr>
        <w:spacing w:after="120"/>
        <w:ind w:hanging="720"/>
        <w:jc w:val="both"/>
        <w:rPr>
          <w:rFonts w:ascii="Times New Roman" w:hAnsi="Times New Roman"/>
        </w:rPr>
      </w:pPr>
      <w:r w:rsidRPr="007409A8">
        <w:rPr>
          <w:rFonts w:ascii="Times New Roman" w:hAnsi="Times New Roman"/>
        </w:rPr>
        <w:t>odvoz a uložení vybouraných hmot na řízené skládce, včetně úhrady poplatku za jejich uložení,</w:t>
      </w:r>
    </w:p>
    <w:p w14:paraId="40C2F463" w14:textId="77777777" w:rsidR="00FB3C9A" w:rsidRPr="007409A8" w:rsidRDefault="00FB3C9A" w:rsidP="00FB3C9A">
      <w:pPr>
        <w:numPr>
          <w:ilvl w:val="0"/>
          <w:numId w:val="2"/>
        </w:numPr>
        <w:spacing w:after="120"/>
        <w:ind w:hanging="720"/>
        <w:jc w:val="both"/>
        <w:rPr>
          <w:rFonts w:ascii="Times New Roman" w:hAnsi="Times New Roman"/>
        </w:rPr>
      </w:pPr>
      <w:r w:rsidRPr="007409A8">
        <w:rPr>
          <w:rFonts w:ascii="Times New Roman" w:hAnsi="Times New Roman"/>
        </w:rPr>
        <w:t xml:space="preserve">průběžný úklid staveniště. </w:t>
      </w:r>
    </w:p>
    <w:p w14:paraId="31F3573F" w14:textId="765CA6DE" w:rsidR="00FB3C9A" w:rsidRPr="007409A8" w:rsidRDefault="00FB3C9A" w:rsidP="00FB3C9A">
      <w:pPr>
        <w:rPr>
          <w:rFonts w:ascii="Times New Roman" w:hAnsi="Times New Roman"/>
        </w:rPr>
      </w:pPr>
      <w:r w:rsidRPr="007409A8">
        <w:rPr>
          <w:rFonts w:ascii="Times New Roman" w:hAnsi="Times New Roman"/>
        </w:rPr>
        <w:t>Náklady na výše uvedené činnosti jsou součástí ceny díla.</w:t>
      </w:r>
    </w:p>
    <w:p w14:paraId="5F66E7AC" w14:textId="77777777" w:rsidR="00FB3C9A" w:rsidRPr="007409A8" w:rsidRDefault="00FB3C9A" w:rsidP="00FB3C9A">
      <w:pPr>
        <w:rPr>
          <w:rFonts w:ascii="Times New Roman" w:hAnsi="Times New Roman"/>
        </w:rPr>
      </w:pPr>
    </w:p>
    <w:p w14:paraId="09D29EE2" w14:textId="77777777" w:rsidR="00FB3C9A" w:rsidRPr="007409A8" w:rsidRDefault="00FB3C9A" w:rsidP="00FB3C9A">
      <w:pPr>
        <w:rPr>
          <w:rFonts w:ascii="Times New Roman" w:hAnsi="Times New Roman"/>
        </w:rPr>
      </w:pPr>
    </w:p>
    <w:p w14:paraId="7025FF11" w14:textId="77777777" w:rsidR="00FB3C9A" w:rsidRPr="007409A8" w:rsidRDefault="00FB3C9A" w:rsidP="00FB3C9A">
      <w:pPr>
        <w:rPr>
          <w:rFonts w:ascii="Times New Roman" w:hAnsi="Times New Roman"/>
          <w:b/>
        </w:rPr>
      </w:pPr>
      <w:r w:rsidRPr="007409A8">
        <w:rPr>
          <w:rFonts w:ascii="Times New Roman" w:hAnsi="Times New Roman"/>
        </w:rPr>
        <w:t xml:space="preserve"> </w:t>
      </w:r>
      <w:r w:rsidRPr="007409A8">
        <w:rPr>
          <w:rFonts w:ascii="Times New Roman" w:hAnsi="Times New Roman"/>
          <w:b/>
        </w:rPr>
        <w:t>Článek III.</w:t>
      </w:r>
    </w:p>
    <w:p w14:paraId="7CB72D80" w14:textId="77777777" w:rsidR="00FB3C9A" w:rsidRPr="007409A8" w:rsidRDefault="00FB3C9A" w:rsidP="00FB3C9A">
      <w:pPr>
        <w:jc w:val="both"/>
        <w:rPr>
          <w:rFonts w:ascii="Times New Roman" w:hAnsi="Times New Roman"/>
          <w:u w:val="single"/>
        </w:rPr>
      </w:pPr>
      <w:r w:rsidRPr="007409A8">
        <w:rPr>
          <w:rFonts w:ascii="Times New Roman" w:hAnsi="Times New Roman"/>
          <w:u w:val="single"/>
        </w:rPr>
        <w:t>Místo provedení díla, podklady a součinnost objednatele</w:t>
      </w:r>
    </w:p>
    <w:p w14:paraId="1A59914C" w14:textId="1ECE25F5" w:rsidR="00FB3C9A" w:rsidRPr="007409A8" w:rsidRDefault="00FB3C9A" w:rsidP="00FB3C9A">
      <w:pPr>
        <w:jc w:val="both"/>
        <w:rPr>
          <w:rFonts w:ascii="Times New Roman" w:hAnsi="Times New Roman"/>
        </w:rPr>
      </w:pPr>
      <w:r w:rsidRPr="007409A8">
        <w:rPr>
          <w:rFonts w:ascii="Times New Roman" w:hAnsi="Times New Roman"/>
        </w:rPr>
        <w:t>1. Místo provedení díla je vymezeno v projektové dokumentaci uvedené v čl. II. odst. 2. (</w:t>
      </w:r>
      <w:r w:rsidR="007409A8">
        <w:rPr>
          <w:rFonts w:ascii="Times New Roman" w:hAnsi="Times New Roman"/>
        </w:rPr>
        <w:t xml:space="preserve">Domov mládeže, </w:t>
      </w:r>
      <w:r w:rsidR="00443D1E" w:rsidRPr="007409A8">
        <w:rPr>
          <w:rFonts w:ascii="Times New Roman" w:hAnsi="Times New Roman"/>
        </w:rPr>
        <w:t>Benjamina Kličky 1460/1, 669 02 Znojmo</w:t>
      </w:r>
      <w:r w:rsidRPr="007409A8">
        <w:rPr>
          <w:rFonts w:ascii="Times New Roman" w:hAnsi="Times New Roman"/>
        </w:rPr>
        <w:t>).</w:t>
      </w:r>
    </w:p>
    <w:p w14:paraId="2D4343D4" w14:textId="55EEF502" w:rsidR="00FB3C9A" w:rsidRPr="007409A8" w:rsidRDefault="008A6634" w:rsidP="00BC5890">
      <w:pPr>
        <w:jc w:val="both"/>
        <w:rPr>
          <w:rFonts w:ascii="Times New Roman" w:hAnsi="Times New Roman"/>
        </w:rPr>
      </w:pPr>
      <w:r w:rsidRPr="007409A8">
        <w:rPr>
          <w:rFonts w:ascii="Times New Roman" w:hAnsi="Times New Roman"/>
        </w:rPr>
        <w:t>2</w:t>
      </w:r>
      <w:r w:rsidR="00FB3C9A" w:rsidRPr="007409A8">
        <w:rPr>
          <w:rFonts w:ascii="Times New Roman" w:hAnsi="Times New Roman"/>
        </w:rPr>
        <w:t xml:space="preserve">. Objednatel se zavazuje předat zhotoviteli staveniště prosté práv třetích </w:t>
      </w:r>
      <w:proofErr w:type="gramStart"/>
      <w:r w:rsidR="00FB3C9A" w:rsidRPr="007409A8">
        <w:rPr>
          <w:rFonts w:ascii="Times New Roman" w:hAnsi="Times New Roman"/>
        </w:rPr>
        <w:t>osob  nejpozději</w:t>
      </w:r>
      <w:proofErr w:type="gramEnd"/>
      <w:r w:rsidR="00FB3C9A" w:rsidRPr="007409A8">
        <w:rPr>
          <w:rFonts w:ascii="Times New Roman" w:hAnsi="Times New Roman"/>
        </w:rPr>
        <w:t xml:space="preserve"> k datu zahájení realizace díla. O předání a převzetí staveniště sepíší smluvní strany protokol.</w:t>
      </w:r>
    </w:p>
    <w:p w14:paraId="088DE5D3" w14:textId="1DCDA860" w:rsidR="00FB3C9A" w:rsidRPr="007409A8" w:rsidRDefault="00C24E6D" w:rsidP="00FB3C9A">
      <w:pPr>
        <w:jc w:val="both"/>
        <w:rPr>
          <w:rFonts w:ascii="Times New Roman" w:hAnsi="Times New Roman"/>
        </w:rPr>
      </w:pPr>
      <w:r>
        <w:rPr>
          <w:rFonts w:ascii="Times New Roman" w:hAnsi="Times New Roman"/>
        </w:rPr>
        <w:t>3</w:t>
      </w:r>
      <w:r w:rsidR="00FB3C9A" w:rsidRPr="007409A8">
        <w:rPr>
          <w:rFonts w:ascii="Times New Roman" w:hAnsi="Times New Roman"/>
        </w:rPr>
        <w:t>. Nejpozději při předání staveniště podle odst. 3. tohoto článku předá objednatel zhotoviteli informace nezbytné pro řádné užívání staveniště, a to zejména:</w:t>
      </w:r>
    </w:p>
    <w:p w14:paraId="46B67FE8" w14:textId="77777777" w:rsidR="00FB3C9A" w:rsidRPr="007409A8" w:rsidRDefault="00FB3C9A" w:rsidP="00FB3C9A">
      <w:pPr>
        <w:jc w:val="both"/>
        <w:rPr>
          <w:rFonts w:ascii="Times New Roman" w:hAnsi="Times New Roman"/>
        </w:rPr>
      </w:pPr>
      <w:r w:rsidRPr="007409A8">
        <w:rPr>
          <w:rFonts w:ascii="Times New Roman" w:hAnsi="Times New Roman"/>
        </w:rPr>
        <w:t>a) určení přístupových a příjezdových cest,</w:t>
      </w:r>
    </w:p>
    <w:p w14:paraId="6255C038" w14:textId="77777777" w:rsidR="00FB3C9A" w:rsidRPr="007409A8" w:rsidRDefault="00FB3C9A" w:rsidP="00FB3C9A">
      <w:pPr>
        <w:jc w:val="both"/>
        <w:rPr>
          <w:rFonts w:ascii="Times New Roman" w:hAnsi="Times New Roman"/>
        </w:rPr>
      </w:pPr>
      <w:r w:rsidRPr="007409A8">
        <w:rPr>
          <w:rFonts w:ascii="Times New Roman" w:hAnsi="Times New Roman"/>
        </w:rPr>
        <w:t xml:space="preserve">b) určení bodů pro napojení odběrných míst vody, kanalizace a elektrické energie. </w:t>
      </w:r>
    </w:p>
    <w:p w14:paraId="6CAFF549" w14:textId="77777777" w:rsidR="00BC5890" w:rsidRDefault="00FB3C9A" w:rsidP="00FB3C9A">
      <w:pPr>
        <w:jc w:val="both"/>
        <w:rPr>
          <w:rFonts w:ascii="Times New Roman" w:hAnsi="Times New Roman"/>
        </w:rPr>
      </w:pPr>
      <w:r w:rsidRPr="007409A8">
        <w:rPr>
          <w:rFonts w:ascii="Times New Roman" w:hAnsi="Times New Roman"/>
        </w:rPr>
        <w:t xml:space="preserve"> </w:t>
      </w:r>
    </w:p>
    <w:p w14:paraId="0EBC157D" w14:textId="0F1D58B2" w:rsidR="00FB3C9A" w:rsidRPr="007409A8" w:rsidRDefault="00C24E6D" w:rsidP="00FB3C9A">
      <w:pPr>
        <w:jc w:val="both"/>
        <w:rPr>
          <w:rFonts w:ascii="Times New Roman" w:hAnsi="Times New Roman"/>
        </w:rPr>
      </w:pPr>
      <w:r>
        <w:rPr>
          <w:rFonts w:ascii="Times New Roman" w:hAnsi="Times New Roman"/>
        </w:rPr>
        <w:lastRenderedPageBreak/>
        <w:t>4</w:t>
      </w:r>
      <w:r w:rsidR="00FB3C9A" w:rsidRPr="007409A8">
        <w:rPr>
          <w:rFonts w:ascii="Times New Roman" w:hAnsi="Times New Roman"/>
        </w:rPr>
        <w:t>. Objednatel se zavazuje poskytovat zhotoviteli součinnost potřebnou pro plnění jeho závazků podle této smlouvy, zejména mu včas a řádně předávat potřebné doklady, zabezpečovat plnění povinností, které na sebe převzal, resp. které pro něj jakožto stavebníka vyplývají z příslušných právních předpisů, vydaných povolení či jiných dokumentů, týkajících se prováděné stavby, zúčastňovat se jednání, na nichž je účast objednatele nezbytná či žádoucí, a poskytnout zhotoviteli všechny informace potřebné pro řádné provádění díla.</w:t>
      </w:r>
    </w:p>
    <w:p w14:paraId="3CCBB038" w14:textId="77777777" w:rsidR="008A6634" w:rsidRPr="007409A8" w:rsidRDefault="008A6634" w:rsidP="00FB3C9A">
      <w:pPr>
        <w:jc w:val="both"/>
        <w:rPr>
          <w:rFonts w:ascii="Times New Roman" w:hAnsi="Times New Roman"/>
        </w:rPr>
      </w:pPr>
    </w:p>
    <w:p w14:paraId="60911A86" w14:textId="77777777" w:rsidR="00FB3C9A" w:rsidRPr="007409A8" w:rsidRDefault="00FB3C9A" w:rsidP="00FB3C9A">
      <w:pPr>
        <w:rPr>
          <w:rFonts w:ascii="Times New Roman" w:hAnsi="Times New Roman"/>
          <w:b/>
        </w:rPr>
      </w:pPr>
      <w:r w:rsidRPr="007409A8">
        <w:rPr>
          <w:rFonts w:ascii="Times New Roman" w:hAnsi="Times New Roman"/>
          <w:b/>
        </w:rPr>
        <w:t>Článek IV.</w:t>
      </w:r>
    </w:p>
    <w:p w14:paraId="39B376C6" w14:textId="77777777" w:rsidR="00FB3C9A" w:rsidRPr="007409A8" w:rsidRDefault="00FB3C9A" w:rsidP="00FB3C9A">
      <w:pPr>
        <w:rPr>
          <w:rFonts w:ascii="Times New Roman" w:hAnsi="Times New Roman"/>
          <w:u w:val="single"/>
        </w:rPr>
      </w:pPr>
      <w:r w:rsidRPr="007409A8">
        <w:rPr>
          <w:rFonts w:ascii="Times New Roman" w:hAnsi="Times New Roman"/>
          <w:u w:val="single"/>
        </w:rPr>
        <w:t>Doba plnění</w:t>
      </w:r>
    </w:p>
    <w:p w14:paraId="373E126C" w14:textId="22C5A572" w:rsidR="00FB3C9A" w:rsidRPr="007409A8" w:rsidRDefault="00665DC0" w:rsidP="00665DC0">
      <w:pPr>
        <w:contextualSpacing/>
        <w:jc w:val="both"/>
        <w:rPr>
          <w:rFonts w:ascii="Times New Roman" w:hAnsi="Times New Roman"/>
        </w:rPr>
      </w:pPr>
      <w:r w:rsidRPr="007409A8">
        <w:rPr>
          <w:rFonts w:ascii="Times New Roman" w:hAnsi="Times New Roman"/>
        </w:rPr>
        <w:t xml:space="preserve">1. </w:t>
      </w:r>
      <w:r w:rsidR="00FB3C9A" w:rsidRPr="007409A8">
        <w:rPr>
          <w:rFonts w:ascii="Times New Roman" w:hAnsi="Times New Roman"/>
        </w:rPr>
        <w:t xml:space="preserve">Zhotovitel se zavazuje dílo dokončit a předat objednateli ve lhůtě </w:t>
      </w:r>
      <w:r w:rsidR="00BC5890">
        <w:rPr>
          <w:rFonts w:ascii="Times New Roman" w:hAnsi="Times New Roman"/>
        </w:rPr>
        <w:t>nejpozději do 11</w:t>
      </w:r>
      <w:r w:rsidR="00210C82" w:rsidRPr="007409A8">
        <w:rPr>
          <w:rFonts w:ascii="Times New Roman" w:hAnsi="Times New Roman"/>
        </w:rPr>
        <w:t>. 12. 20</w:t>
      </w:r>
      <w:r w:rsidR="008A6634" w:rsidRPr="007409A8">
        <w:rPr>
          <w:rFonts w:ascii="Times New Roman" w:hAnsi="Times New Roman"/>
        </w:rPr>
        <w:t>20</w:t>
      </w:r>
      <w:r w:rsidR="00210C82" w:rsidRPr="007409A8">
        <w:rPr>
          <w:rFonts w:ascii="Times New Roman" w:hAnsi="Times New Roman"/>
        </w:rPr>
        <w:t>.</w:t>
      </w:r>
      <w:r w:rsidR="00B56D7F" w:rsidRPr="007409A8">
        <w:rPr>
          <w:rFonts w:ascii="Times New Roman" w:hAnsi="Times New Roman"/>
        </w:rPr>
        <w:t xml:space="preserve"> </w:t>
      </w:r>
    </w:p>
    <w:p w14:paraId="1D5DBAEF" w14:textId="77777777" w:rsidR="00665DC0" w:rsidRPr="007409A8" w:rsidRDefault="00665DC0" w:rsidP="00665DC0">
      <w:pPr>
        <w:contextualSpacing/>
        <w:jc w:val="both"/>
        <w:rPr>
          <w:rFonts w:ascii="Times New Roman" w:hAnsi="Times New Roman"/>
        </w:rPr>
      </w:pPr>
    </w:p>
    <w:p w14:paraId="63557ADF" w14:textId="3170654E" w:rsidR="00FB3C9A" w:rsidRPr="007409A8" w:rsidRDefault="00FB3C9A" w:rsidP="003F7BDA">
      <w:pPr>
        <w:jc w:val="both"/>
        <w:rPr>
          <w:rFonts w:ascii="Times New Roman" w:hAnsi="Times New Roman"/>
        </w:rPr>
      </w:pPr>
      <w:r w:rsidRPr="007409A8">
        <w:rPr>
          <w:rFonts w:ascii="Times New Roman" w:hAnsi="Times New Roman"/>
        </w:rPr>
        <w:t xml:space="preserve">2. Realizace díla bude zahájena </w:t>
      </w:r>
      <w:r w:rsidR="003F7BDA" w:rsidRPr="007409A8">
        <w:rPr>
          <w:rFonts w:ascii="Times New Roman" w:hAnsi="Times New Roman"/>
        </w:rPr>
        <w:t>předáním staveniště</w:t>
      </w:r>
      <w:r w:rsidRPr="007409A8">
        <w:rPr>
          <w:rFonts w:ascii="Times New Roman" w:hAnsi="Times New Roman"/>
        </w:rPr>
        <w:t xml:space="preserve">.  </w:t>
      </w:r>
    </w:p>
    <w:p w14:paraId="6D3438BF" w14:textId="77777777" w:rsidR="008A6634" w:rsidRPr="007409A8" w:rsidRDefault="008A6634" w:rsidP="00FB3C9A">
      <w:pPr>
        <w:rPr>
          <w:rFonts w:ascii="Times New Roman" w:hAnsi="Times New Roman"/>
          <w:b/>
        </w:rPr>
      </w:pPr>
    </w:p>
    <w:p w14:paraId="78EF731B" w14:textId="77777777" w:rsidR="00FB3C9A" w:rsidRPr="007409A8" w:rsidRDefault="00FB3C9A" w:rsidP="00FB3C9A">
      <w:pPr>
        <w:rPr>
          <w:rFonts w:ascii="Times New Roman" w:hAnsi="Times New Roman"/>
        </w:rPr>
      </w:pPr>
      <w:r w:rsidRPr="007409A8">
        <w:rPr>
          <w:rFonts w:ascii="Times New Roman" w:hAnsi="Times New Roman"/>
          <w:b/>
        </w:rPr>
        <w:t>Článek V.</w:t>
      </w:r>
    </w:p>
    <w:p w14:paraId="151FC17B" w14:textId="77777777" w:rsidR="00FB3C9A" w:rsidRPr="007409A8" w:rsidRDefault="00FB3C9A" w:rsidP="00FB3C9A">
      <w:pPr>
        <w:rPr>
          <w:rFonts w:ascii="Times New Roman" w:hAnsi="Times New Roman"/>
          <w:u w:val="single"/>
        </w:rPr>
      </w:pPr>
      <w:r w:rsidRPr="007409A8">
        <w:rPr>
          <w:rFonts w:ascii="Times New Roman" w:hAnsi="Times New Roman"/>
          <w:u w:val="single"/>
        </w:rPr>
        <w:t>Cena díla</w:t>
      </w:r>
    </w:p>
    <w:p w14:paraId="7E4E4A18" w14:textId="77777777" w:rsidR="00FB3C9A" w:rsidRPr="007409A8" w:rsidRDefault="00FB3C9A" w:rsidP="00FB3C9A">
      <w:pPr>
        <w:rPr>
          <w:rFonts w:ascii="Times New Roman" w:hAnsi="Times New Roman"/>
        </w:rPr>
      </w:pPr>
      <w:r w:rsidRPr="007409A8">
        <w:rPr>
          <w:rFonts w:ascii="Times New Roman" w:hAnsi="Times New Roman"/>
        </w:rPr>
        <w:t>1. Cena díla se sjednává v souladu se zákonem o cenách dohodou smluvních stran a činí:</w:t>
      </w:r>
    </w:p>
    <w:p w14:paraId="1C7D86B0" w14:textId="77777777" w:rsidR="00FB3C9A" w:rsidRPr="007409A8" w:rsidRDefault="00FB3C9A" w:rsidP="00FB3C9A">
      <w:pPr>
        <w:rPr>
          <w:rFonts w:ascii="Times New Roman" w:hAnsi="Times New Roman"/>
        </w:rPr>
      </w:pPr>
      <w:r w:rsidRPr="007409A8">
        <w:rPr>
          <w:rFonts w:ascii="Times New Roman" w:hAnsi="Times New Roman"/>
        </w:rPr>
        <w:t>cena bez DPH :</w:t>
      </w:r>
      <w:r w:rsidRPr="007409A8">
        <w:rPr>
          <w:rFonts w:ascii="Times New Roman" w:hAnsi="Times New Roman"/>
        </w:rPr>
        <w:tab/>
      </w:r>
      <w:r w:rsidRPr="007409A8">
        <w:rPr>
          <w:rFonts w:ascii="Times New Roman" w:hAnsi="Times New Roman"/>
        </w:rPr>
        <w:tab/>
      </w:r>
      <w:r w:rsidRPr="007409A8">
        <w:rPr>
          <w:rFonts w:ascii="Times New Roman" w:hAnsi="Times New Roman"/>
        </w:rPr>
        <w:tab/>
      </w:r>
      <w:r w:rsidRPr="007409A8">
        <w:rPr>
          <w:rFonts w:ascii="Times New Roman" w:hAnsi="Times New Roman"/>
        </w:rPr>
        <w:tab/>
      </w:r>
      <w:r w:rsidRPr="007409A8">
        <w:rPr>
          <w:rFonts w:ascii="Times New Roman" w:hAnsi="Times New Roman"/>
        </w:rPr>
        <w:tab/>
      </w:r>
      <w:r w:rsidRPr="007409A8">
        <w:rPr>
          <w:rFonts w:ascii="Times New Roman" w:hAnsi="Times New Roman"/>
        </w:rPr>
        <w:tab/>
      </w:r>
      <w:r w:rsidRPr="007409A8">
        <w:rPr>
          <w:rFonts w:ascii="Times New Roman" w:hAnsi="Times New Roman"/>
          <w:highlight w:val="yellow"/>
        </w:rPr>
        <w:t>……</w:t>
      </w:r>
      <w:proofErr w:type="gramStart"/>
      <w:r w:rsidRPr="007409A8">
        <w:rPr>
          <w:rFonts w:ascii="Times New Roman" w:hAnsi="Times New Roman"/>
          <w:highlight w:val="yellow"/>
        </w:rPr>
        <w:t>…................ Kč</w:t>
      </w:r>
      <w:proofErr w:type="gramEnd"/>
    </w:p>
    <w:p w14:paraId="16A4CD1B" w14:textId="77777777" w:rsidR="00FB3C9A" w:rsidRPr="007409A8" w:rsidRDefault="00FB3C9A" w:rsidP="00FB3C9A">
      <w:pPr>
        <w:rPr>
          <w:rFonts w:ascii="Times New Roman" w:hAnsi="Times New Roman"/>
        </w:rPr>
      </w:pPr>
      <w:r w:rsidRPr="007409A8">
        <w:rPr>
          <w:rFonts w:ascii="Times New Roman" w:hAnsi="Times New Roman"/>
        </w:rPr>
        <w:t>DPH (21%) :</w:t>
      </w:r>
      <w:r w:rsidRPr="007409A8">
        <w:rPr>
          <w:rFonts w:ascii="Times New Roman" w:hAnsi="Times New Roman"/>
        </w:rPr>
        <w:tab/>
      </w:r>
      <w:r w:rsidRPr="007409A8">
        <w:rPr>
          <w:rFonts w:ascii="Times New Roman" w:hAnsi="Times New Roman"/>
        </w:rPr>
        <w:tab/>
      </w:r>
      <w:r w:rsidRPr="007409A8">
        <w:rPr>
          <w:rFonts w:ascii="Times New Roman" w:hAnsi="Times New Roman"/>
        </w:rPr>
        <w:tab/>
      </w:r>
      <w:r w:rsidRPr="007409A8">
        <w:rPr>
          <w:rFonts w:ascii="Times New Roman" w:hAnsi="Times New Roman"/>
        </w:rPr>
        <w:tab/>
      </w:r>
      <w:r w:rsidRPr="007409A8">
        <w:rPr>
          <w:rFonts w:ascii="Times New Roman" w:hAnsi="Times New Roman"/>
        </w:rPr>
        <w:tab/>
      </w:r>
      <w:r w:rsidRPr="007409A8">
        <w:rPr>
          <w:rFonts w:ascii="Times New Roman" w:hAnsi="Times New Roman"/>
        </w:rPr>
        <w:tab/>
      </w:r>
      <w:r w:rsidRPr="007409A8">
        <w:rPr>
          <w:rFonts w:ascii="Times New Roman" w:hAnsi="Times New Roman"/>
          <w:highlight w:val="yellow"/>
        </w:rPr>
        <w:t>……</w:t>
      </w:r>
      <w:proofErr w:type="gramStart"/>
      <w:r w:rsidRPr="007409A8">
        <w:rPr>
          <w:rFonts w:ascii="Times New Roman" w:hAnsi="Times New Roman"/>
          <w:highlight w:val="yellow"/>
        </w:rPr>
        <w:t>…................ Kč</w:t>
      </w:r>
      <w:proofErr w:type="gramEnd"/>
    </w:p>
    <w:p w14:paraId="4B5D3D01" w14:textId="77777777" w:rsidR="00FB3C9A" w:rsidRPr="007409A8" w:rsidRDefault="00FB3C9A" w:rsidP="00FB3C9A">
      <w:pPr>
        <w:rPr>
          <w:rFonts w:ascii="Times New Roman" w:hAnsi="Times New Roman"/>
        </w:rPr>
      </w:pPr>
      <w:r w:rsidRPr="007409A8">
        <w:rPr>
          <w:rFonts w:ascii="Times New Roman" w:hAnsi="Times New Roman"/>
        </w:rPr>
        <w:t xml:space="preserve">cena včetně DPH : </w:t>
      </w:r>
      <w:r w:rsidRPr="007409A8">
        <w:rPr>
          <w:rFonts w:ascii="Times New Roman" w:hAnsi="Times New Roman"/>
        </w:rPr>
        <w:tab/>
      </w:r>
      <w:r w:rsidRPr="007409A8">
        <w:rPr>
          <w:rFonts w:ascii="Times New Roman" w:hAnsi="Times New Roman"/>
        </w:rPr>
        <w:tab/>
      </w:r>
      <w:r w:rsidRPr="007409A8">
        <w:rPr>
          <w:rFonts w:ascii="Times New Roman" w:hAnsi="Times New Roman"/>
        </w:rPr>
        <w:tab/>
      </w:r>
      <w:r w:rsidRPr="007409A8">
        <w:rPr>
          <w:rFonts w:ascii="Times New Roman" w:hAnsi="Times New Roman"/>
        </w:rPr>
        <w:tab/>
      </w:r>
      <w:r w:rsidRPr="007409A8">
        <w:rPr>
          <w:rFonts w:ascii="Times New Roman" w:hAnsi="Times New Roman"/>
        </w:rPr>
        <w:tab/>
      </w:r>
      <w:r w:rsidRPr="007409A8">
        <w:rPr>
          <w:rFonts w:ascii="Times New Roman" w:hAnsi="Times New Roman"/>
          <w:highlight w:val="yellow"/>
        </w:rPr>
        <w:t>……</w:t>
      </w:r>
      <w:proofErr w:type="gramStart"/>
      <w:r w:rsidRPr="007409A8">
        <w:rPr>
          <w:rFonts w:ascii="Times New Roman" w:hAnsi="Times New Roman"/>
          <w:highlight w:val="yellow"/>
        </w:rPr>
        <w:t>…................ Kč</w:t>
      </w:r>
      <w:proofErr w:type="gramEnd"/>
    </w:p>
    <w:p w14:paraId="52FA320B" w14:textId="77777777" w:rsidR="00FB3C9A" w:rsidRPr="007409A8" w:rsidRDefault="00FB3C9A" w:rsidP="00FB3C9A">
      <w:pPr>
        <w:rPr>
          <w:rFonts w:ascii="Times New Roman" w:hAnsi="Times New Roman"/>
        </w:rPr>
      </w:pPr>
      <w:r w:rsidRPr="007409A8" w:rsidDel="00925FB9">
        <w:rPr>
          <w:rFonts w:ascii="Times New Roman" w:hAnsi="Times New Roman"/>
        </w:rPr>
        <w:t xml:space="preserve"> </w:t>
      </w:r>
      <w:r w:rsidRPr="007409A8">
        <w:rPr>
          <w:rFonts w:ascii="Times New Roman" w:hAnsi="Times New Roman"/>
          <w:highlight w:val="yellow"/>
        </w:rPr>
        <w:t>(</w:t>
      </w:r>
      <w:proofErr w:type="gramStart"/>
      <w:r w:rsidRPr="007409A8">
        <w:rPr>
          <w:rFonts w:ascii="Times New Roman" w:hAnsi="Times New Roman"/>
          <w:highlight w:val="yellow"/>
        </w:rPr>
        <w:t>slovy: ...................................................... ).</w:t>
      </w:r>
      <w:proofErr w:type="gramEnd"/>
    </w:p>
    <w:p w14:paraId="635EB24D" w14:textId="447B99D9" w:rsidR="00FB3C9A" w:rsidRPr="007409A8" w:rsidRDefault="00FB3C9A" w:rsidP="00FB3C9A">
      <w:pPr>
        <w:jc w:val="both"/>
        <w:rPr>
          <w:rFonts w:ascii="Times New Roman" w:hAnsi="Times New Roman"/>
        </w:rPr>
      </w:pPr>
      <w:r w:rsidRPr="007409A8">
        <w:rPr>
          <w:rFonts w:ascii="Times New Roman" w:hAnsi="Times New Roman"/>
        </w:rPr>
        <w:t>2. Cena uvedená v odst. 1 je stanovena na základě projektové dokumentace a soupisu stavebních</w:t>
      </w:r>
      <w:ins w:id="1" w:author="Rumlová Yveta" w:date="2017-04-28T07:16:00Z">
        <w:r w:rsidRPr="007409A8">
          <w:rPr>
            <w:rFonts w:ascii="Times New Roman" w:hAnsi="Times New Roman"/>
          </w:rPr>
          <w:t xml:space="preserve"> </w:t>
        </w:r>
      </w:ins>
      <w:r w:rsidRPr="007409A8">
        <w:rPr>
          <w:rFonts w:ascii="Times New Roman" w:hAnsi="Times New Roman"/>
        </w:rPr>
        <w:t xml:space="preserve">prací, dodávek a služeb (výkazu výměr), předaných objednatelem podle čl. III. odst. 2 písm. a) a písm. b) této smlouvy, a podle objednatelem přijatého nabídkového položkového rozpočtu zhotovitele (příloha č. </w:t>
      </w:r>
      <w:r w:rsidR="00665DC0" w:rsidRPr="007409A8">
        <w:rPr>
          <w:rFonts w:ascii="Times New Roman" w:hAnsi="Times New Roman"/>
        </w:rPr>
        <w:t>1</w:t>
      </w:r>
      <w:r w:rsidRPr="007409A8">
        <w:rPr>
          <w:rFonts w:ascii="Times New Roman" w:hAnsi="Times New Roman"/>
        </w:rPr>
        <w:t xml:space="preserve"> této smlouvy).  </w:t>
      </w:r>
    </w:p>
    <w:p w14:paraId="42EB19CD" w14:textId="77777777" w:rsidR="00FB3C9A" w:rsidRPr="007409A8" w:rsidRDefault="00FB3C9A" w:rsidP="00FB3C9A">
      <w:pPr>
        <w:widowControl w:val="0"/>
        <w:spacing w:before="120"/>
        <w:jc w:val="both"/>
        <w:rPr>
          <w:rFonts w:ascii="Times New Roman" w:hAnsi="Times New Roman"/>
        </w:rPr>
      </w:pPr>
      <w:r w:rsidRPr="007409A8">
        <w:rPr>
          <w:rFonts w:ascii="Times New Roman" w:hAnsi="Times New Roman"/>
        </w:rPr>
        <w:t xml:space="preserve"> </w:t>
      </w:r>
    </w:p>
    <w:p w14:paraId="5049A18B" w14:textId="77777777" w:rsidR="00FB3C9A" w:rsidRPr="007409A8" w:rsidRDefault="00FB3C9A" w:rsidP="00FB3C9A">
      <w:pPr>
        <w:rPr>
          <w:rFonts w:ascii="Times New Roman" w:hAnsi="Times New Roman"/>
          <w:b/>
        </w:rPr>
      </w:pPr>
      <w:r w:rsidRPr="007409A8">
        <w:rPr>
          <w:rFonts w:ascii="Times New Roman" w:hAnsi="Times New Roman"/>
          <w:b/>
        </w:rPr>
        <w:t>Článek VI.</w:t>
      </w:r>
    </w:p>
    <w:p w14:paraId="33C723B2" w14:textId="77777777" w:rsidR="00FB3C9A" w:rsidRPr="007409A8" w:rsidRDefault="00FB3C9A" w:rsidP="00FB3C9A">
      <w:pPr>
        <w:rPr>
          <w:rFonts w:ascii="Times New Roman" w:hAnsi="Times New Roman"/>
          <w:u w:val="single"/>
        </w:rPr>
      </w:pPr>
      <w:r w:rsidRPr="007409A8">
        <w:rPr>
          <w:rFonts w:ascii="Times New Roman" w:hAnsi="Times New Roman"/>
          <w:u w:val="single"/>
        </w:rPr>
        <w:t>Platební podmínky</w:t>
      </w:r>
    </w:p>
    <w:p w14:paraId="79B1211A" w14:textId="388D729E" w:rsidR="00FB3C9A" w:rsidRPr="007409A8" w:rsidRDefault="00FB3C9A" w:rsidP="00FB3C9A">
      <w:pPr>
        <w:jc w:val="both"/>
        <w:rPr>
          <w:rFonts w:ascii="Times New Roman" w:hAnsi="Times New Roman"/>
        </w:rPr>
      </w:pPr>
      <w:r w:rsidRPr="007409A8">
        <w:rPr>
          <w:rFonts w:ascii="Times New Roman" w:hAnsi="Times New Roman"/>
        </w:rPr>
        <w:t xml:space="preserve">1. Cena díla bude objednatelem </w:t>
      </w:r>
      <w:r w:rsidR="008A6634" w:rsidRPr="007409A8">
        <w:rPr>
          <w:rFonts w:ascii="Times New Roman" w:hAnsi="Times New Roman"/>
        </w:rPr>
        <w:t>hrazena</w:t>
      </w:r>
      <w:r w:rsidRPr="007409A8">
        <w:rPr>
          <w:rFonts w:ascii="Times New Roman" w:hAnsi="Times New Roman"/>
        </w:rPr>
        <w:t xml:space="preserve"> na základě faktur</w:t>
      </w:r>
      <w:r w:rsidR="008A6634" w:rsidRPr="007409A8">
        <w:rPr>
          <w:rFonts w:ascii="Times New Roman" w:hAnsi="Times New Roman"/>
        </w:rPr>
        <w:t>y</w:t>
      </w:r>
      <w:r w:rsidRPr="007409A8">
        <w:rPr>
          <w:rFonts w:ascii="Times New Roman" w:hAnsi="Times New Roman"/>
        </w:rPr>
        <w:t xml:space="preserve"> – </w:t>
      </w:r>
      <w:proofErr w:type="gramStart"/>
      <w:r w:rsidRPr="007409A8">
        <w:rPr>
          <w:rFonts w:ascii="Times New Roman" w:hAnsi="Times New Roman"/>
        </w:rPr>
        <w:t>daňov</w:t>
      </w:r>
      <w:r w:rsidR="008A6634" w:rsidRPr="007409A8">
        <w:rPr>
          <w:rFonts w:ascii="Times New Roman" w:hAnsi="Times New Roman"/>
        </w:rPr>
        <w:t xml:space="preserve">ého </w:t>
      </w:r>
      <w:r w:rsidRPr="007409A8">
        <w:rPr>
          <w:rFonts w:ascii="Times New Roman" w:hAnsi="Times New Roman"/>
        </w:rPr>
        <w:t xml:space="preserve"> doklad</w:t>
      </w:r>
      <w:r w:rsidR="008A6634" w:rsidRPr="007409A8">
        <w:rPr>
          <w:rFonts w:ascii="Times New Roman" w:hAnsi="Times New Roman"/>
        </w:rPr>
        <w:t>u</w:t>
      </w:r>
      <w:proofErr w:type="gramEnd"/>
      <w:r w:rsidRPr="007409A8">
        <w:rPr>
          <w:rFonts w:ascii="Times New Roman" w:hAnsi="Times New Roman"/>
        </w:rPr>
        <w:t xml:space="preserve"> </w:t>
      </w:r>
      <w:r w:rsidR="008A6634" w:rsidRPr="007409A8">
        <w:rPr>
          <w:rFonts w:ascii="Times New Roman" w:hAnsi="Times New Roman"/>
        </w:rPr>
        <w:t>(dále jen</w:t>
      </w:r>
      <w:r w:rsidRPr="007409A8">
        <w:rPr>
          <w:rFonts w:ascii="Times New Roman" w:hAnsi="Times New Roman"/>
        </w:rPr>
        <w:t xml:space="preserve"> „</w:t>
      </w:r>
      <w:r w:rsidRPr="007409A8">
        <w:rPr>
          <w:rFonts w:ascii="Times New Roman" w:hAnsi="Times New Roman"/>
          <w:b/>
        </w:rPr>
        <w:t>faktur</w:t>
      </w:r>
      <w:r w:rsidR="008A6634" w:rsidRPr="007409A8">
        <w:rPr>
          <w:rFonts w:ascii="Times New Roman" w:hAnsi="Times New Roman"/>
          <w:b/>
        </w:rPr>
        <w:t>a</w:t>
      </w:r>
      <w:r w:rsidR="008A6634" w:rsidRPr="007409A8">
        <w:rPr>
          <w:rFonts w:ascii="Times New Roman" w:hAnsi="Times New Roman"/>
        </w:rPr>
        <w:t>“)</w:t>
      </w:r>
      <w:r w:rsidRPr="007409A8">
        <w:rPr>
          <w:rFonts w:ascii="Times New Roman" w:hAnsi="Times New Roman"/>
        </w:rPr>
        <w:t xml:space="preserve">. </w:t>
      </w:r>
    </w:p>
    <w:p w14:paraId="62664FAC" w14:textId="6A06CC76" w:rsidR="00FB3C9A" w:rsidRPr="007409A8" w:rsidRDefault="008A6634" w:rsidP="00FB3C9A">
      <w:pPr>
        <w:jc w:val="both"/>
        <w:rPr>
          <w:rFonts w:ascii="Times New Roman" w:hAnsi="Times New Roman"/>
        </w:rPr>
      </w:pPr>
      <w:r w:rsidRPr="007409A8">
        <w:rPr>
          <w:rFonts w:ascii="Times New Roman" w:hAnsi="Times New Roman"/>
        </w:rPr>
        <w:t>2</w:t>
      </w:r>
      <w:r w:rsidR="00BC5890">
        <w:rPr>
          <w:rFonts w:ascii="Times New Roman" w:hAnsi="Times New Roman"/>
        </w:rPr>
        <w:t>. Faktura</w:t>
      </w:r>
      <w:r w:rsidR="00FB3C9A" w:rsidRPr="007409A8">
        <w:rPr>
          <w:rFonts w:ascii="Times New Roman" w:hAnsi="Times New Roman"/>
        </w:rPr>
        <w:t xml:space="preserve"> zhotovitele musí formou a obsahem odpovídat zákonu č. 563/1991 Sb., o účetnictví, ve znění pozdějších předpisů a zákonu č. 235/2004 Sb., o dani z přidané hodnoty, ve znění pozdějších předpisů (mít náležitosti daňového dokladu), přičemž musí obsahovat:</w:t>
      </w:r>
    </w:p>
    <w:p w14:paraId="0A0B5A25" w14:textId="21DEBDE2" w:rsidR="00FB3C9A" w:rsidRPr="007409A8" w:rsidRDefault="00FB3C9A" w:rsidP="00FB3C9A">
      <w:pPr>
        <w:spacing w:after="0"/>
        <w:jc w:val="both"/>
        <w:rPr>
          <w:rFonts w:ascii="Times New Roman" w:hAnsi="Times New Roman"/>
        </w:rPr>
      </w:pPr>
      <w:r w:rsidRPr="007409A8">
        <w:rPr>
          <w:rFonts w:ascii="Times New Roman" w:hAnsi="Times New Roman"/>
        </w:rPr>
        <w:t>a) označení daňového dokladu a jeho pořadové číslo,</w:t>
      </w:r>
    </w:p>
    <w:p w14:paraId="708DFD0E" w14:textId="77777777" w:rsidR="00FB3C9A" w:rsidRPr="007409A8" w:rsidRDefault="00FB3C9A" w:rsidP="00FB3C9A">
      <w:pPr>
        <w:spacing w:after="0"/>
        <w:jc w:val="both"/>
        <w:rPr>
          <w:rFonts w:ascii="Times New Roman" w:hAnsi="Times New Roman"/>
        </w:rPr>
      </w:pPr>
      <w:r w:rsidRPr="007409A8">
        <w:rPr>
          <w:rFonts w:ascii="Times New Roman" w:hAnsi="Times New Roman"/>
        </w:rPr>
        <w:t>b) identifikační údaje objednatele (vč. IČ, DIČ a údaje o zápisu v OR nebo jiné evidenci),</w:t>
      </w:r>
    </w:p>
    <w:p w14:paraId="1231E418" w14:textId="77777777" w:rsidR="00FB3C9A" w:rsidRPr="007409A8" w:rsidRDefault="00FB3C9A" w:rsidP="00FB3C9A">
      <w:pPr>
        <w:spacing w:after="0"/>
        <w:jc w:val="both"/>
        <w:rPr>
          <w:rFonts w:ascii="Times New Roman" w:hAnsi="Times New Roman"/>
        </w:rPr>
      </w:pPr>
      <w:r w:rsidRPr="007409A8">
        <w:rPr>
          <w:rFonts w:ascii="Times New Roman" w:hAnsi="Times New Roman"/>
        </w:rPr>
        <w:t>c) identifikační údaje zhotovitele (vč. IČ, DIČ a údaje o zápisu v OR nebo jiné evidenci),</w:t>
      </w:r>
    </w:p>
    <w:p w14:paraId="1F0836AD" w14:textId="77777777" w:rsidR="00FB3C9A" w:rsidRPr="007409A8" w:rsidRDefault="00FB3C9A" w:rsidP="00FB3C9A">
      <w:pPr>
        <w:spacing w:after="0"/>
        <w:jc w:val="both"/>
        <w:rPr>
          <w:rFonts w:ascii="Times New Roman" w:hAnsi="Times New Roman"/>
        </w:rPr>
      </w:pPr>
      <w:r w:rsidRPr="007409A8">
        <w:rPr>
          <w:rFonts w:ascii="Times New Roman" w:hAnsi="Times New Roman"/>
        </w:rPr>
        <w:t xml:space="preserve">d) označení uzavřené smlouvy (číslo, datum), </w:t>
      </w:r>
    </w:p>
    <w:p w14:paraId="1926490A" w14:textId="77777777" w:rsidR="00FB3C9A" w:rsidRPr="007409A8" w:rsidRDefault="00FB3C9A" w:rsidP="00FB3C9A">
      <w:pPr>
        <w:spacing w:after="0"/>
        <w:jc w:val="both"/>
        <w:rPr>
          <w:rFonts w:ascii="Times New Roman" w:hAnsi="Times New Roman"/>
        </w:rPr>
      </w:pPr>
      <w:r w:rsidRPr="007409A8">
        <w:rPr>
          <w:rFonts w:ascii="Times New Roman" w:hAnsi="Times New Roman"/>
        </w:rPr>
        <w:lastRenderedPageBreak/>
        <w:t>e) označení banky a číslo účtu, na který má být úhrada provedena,</w:t>
      </w:r>
    </w:p>
    <w:p w14:paraId="6CCCD554" w14:textId="77777777" w:rsidR="00FB3C9A" w:rsidRPr="007409A8" w:rsidRDefault="00FB3C9A" w:rsidP="00FB3C9A">
      <w:pPr>
        <w:spacing w:after="0"/>
        <w:jc w:val="both"/>
        <w:rPr>
          <w:rFonts w:ascii="Times New Roman" w:hAnsi="Times New Roman"/>
        </w:rPr>
      </w:pPr>
      <w:r w:rsidRPr="007409A8">
        <w:rPr>
          <w:rFonts w:ascii="Times New Roman" w:hAnsi="Times New Roman"/>
        </w:rPr>
        <w:t>f) popis předmětu plnění,</w:t>
      </w:r>
    </w:p>
    <w:p w14:paraId="0920E969" w14:textId="77777777" w:rsidR="00FB3C9A" w:rsidRPr="007409A8" w:rsidRDefault="00FB3C9A" w:rsidP="00FB3C9A">
      <w:pPr>
        <w:spacing w:after="0"/>
        <w:jc w:val="both"/>
        <w:rPr>
          <w:rFonts w:ascii="Times New Roman" w:hAnsi="Times New Roman"/>
        </w:rPr>
      </w:pPr>
      <w:r w:rsidRPr="007409A8">
        <w:rPr>
          <w:rFonts w:ascii="Times New Roman" w:hAnsi="Times New Roman"/>
        </w:rPr>
        <w:t>g) datum vystavení a odeslání faktury,</w:t>
      </w:r>
    </w:p>
    <w:p w14:paraId="4EA71837" w14:textId="77777777" w:rsidR="00FB3C9A" w:rsidRPr="007409A8" w:rsidRDefault="00FB3C9A" w:rsidP="00FB3C9A">
      <w:pPr>
        <w:spacing w:after="0"/>
        <w:jc w:val="both"/>
        <w:rPr>
          <w:rFonts w:ascii="Times New Roman" w:hAnsi="Times New Roman"/>
        </w:rPr>
      </w:pPr>
      <w:r w:rsidRPr="007409A8">
        <w:rPr>
          <w:rFonts w:ascii="Times New Roman" w:hAnsi="Times New Roman"/>
        </w:rPr>
        <w:t>h) datum uskutečnění zdanitelného plnění,</w:t>
      </w:r>
    </w:p>
    <w:p w14:paraId="7B58E339" w14:textId="77777777" w:rsidR="00FB3C9A" w:rsidRPr="007409A8" w:rsidRDefault="00FB3C9A" w:rsidP="00FB3C9A">
      <w:pPr>
        <w:spacing w:after="0"/>
        <w:jc w:val="both"/>
        <w:rPr>
          <w:rFonts w:ascii="Times New Roman" w:hAnsi="Times New Roman"/>
        </w:rPr>
      </w:pPr>
      <w:r w:rsidRPr="007409A8">
        <w:rPr>
          <w:rFonts w:ascii="Times New Roman" w:hAnsi="Times New Roman"/>
        </w:rPr>
        <w:t>i) datum splatnosti,</w:t>
      </w:r>
    </w:p>
    <w:p w14:paraId="1C11FB78" w14:textId="77777777" w:rsidR="00FB3C9A" w:rsidRPr="007409A8" w:rsidRDefault="00FB3C9A" w:rsidP="00FB3C9A">
      <w:pPr>
        <w:spacing w:after="0"/>
        <w:jc w:val="both"/>
        <w:rPr>
          <w:rFonts w:ascii="Times New Roman" w:hAnsi="Times New Roman"/>
        </w:rPr>
      </w:pPr>
      <w:r w:rsidRPr="007409A8">
        <w:rPr>
          <w:rFonts w:ascii="Times New Roman" w:hAnsi="Times New Roman"/>
        </w:rPr>
        <w:t>j) výši částky bez DPH celkem a základny podle sazeb DPH,</w:t>
      </w:r>
    </w:p>
    <w:p w14:paraId="78E8E483" w14:textId="77777777" w:rsidR="00FB3C9A" w:rsidRPr="007409A8" w:rsidRDefault="00FB3C9A" w:rsidP="00FB3C9A">
      <w:pPr>
        <w:spacing w:after="0"/>
        <w:jc w:val="both"/>
        <w:rPr>
          <w:rFonts w:ascii="Times New Roman" w:hAnsi="Times New Roman"/>
        </w:rPr>
      </w:pPr>
      <w:r w:rsidRPr="007409A8">
        <w:rPr>
          <w:rFonts w:ascii="Times New Roman" w:hAnsi="Times New Roman"/>
        </w:rPr>
        <w:t>k) sazby a výši DPH,</w:t>
      </w:r>
    </w:p>
    <w:p w14:paraId="19935F17" w14:textId="77777777" w:rsidR="00FB3C9A" w:rsidRPr="007409A8" w:rsidRDefault="00FB3C9A" w:rsidP="00FB3C9A">
      <w:pPr>
        <w:spacing w:after="0"/>
        <w:jc w:val="both"/>
        <w:rPr>
          <w:rFonts w:ascii="Times New Roman" w:hAnsi="Times New Roman"/>
        </w:rPr>
      </w:pPr>
      <w:r w:rsidRPr="007409A8">
        <w:rPr>
          <w:rFonts w:ascii="Times New Roman" w:hAnsi="Times New Roman"/>
        </w:rPr>
        <w:t>l) výši částky včetně DPH</w:t>
      </w:r>
    </w:p>
    <w:p w14:paraId="45B3C59B" w14:textId="77777777" w:rsidR="00FB3C9A" w:rsidRPr="007409A8" w:rsidRDefault="00FB3C9A" w:rsidP="00FB3C9A">
      <w:pPr>
        <w:spacing w:after="0"/>
        <w:jc w:val="both"/>
        <w:rPr>
          <w:rFonts w:ascii="Times New Roman" w:hAnsi="Times New Roman"/>
        </w:rPr>
      </w:pPr>
      <w:r w:rsidRPr="007409A8">
        <w:rPr>
          <w:rFonts w:ascii="Times New Roman" w:hAnsi="Times New Roman"/>
        </w:rPr>
        <w:t>m) částku k proplacení,</w:t>
      </w:r>
    </w:p>
    <w:p w14:paraId="1CB09364" w14:textId="77777777" w:rsidR="00FB3C9A" w:rsidRPr="007409A8" w:rsidRDefault="00FB3C9A" w:rsidP="00FB3C9A">
      <w:pPr>
        <w:spacing w:after="0"/>
        <w:jc w:val="both"/>
        <w:rPr>
          <w:rFonts w:ascii="Times New Roman" w:hAnsi="Times New Roman"/>
        </w:rPr>
      </w:pPr>
      <w:r w:rsidRPr="007409A8">
        <w:rPr>
          <w:rFonts w:ascii="Times New Roman" w:hAnsi="Times New Roman"/>
        </w:rPr>
        <w:t>n) jméno a podpis oprávněné osoby.</w:t>
      </w:r>
    </w:p>
    <w:p w14:paraId="3D133321" w14:textId="77777777" w:rsidR="00FB3C9A" w:rsidRPr="007409A8" w:rsidRDefault="00FB3C9A" w:rsidP="00FB3C9A">
      <w:pPr>
        <w:spacing w:after="0"/>
        <w:jc w:val="both"/>
        <w:rPr>
          <w:rFonts w:ascii="Times New Roman" w:hAnsi="Times New Roman"/>
        </w:rPr>
      </w:pPr>
    </w:p>
    <w:p w14:paraId="249D3DA0" w14:textId="4F78859F" w:rsidR="00FB3C9A" w:rsidRPr="007409A8" w:rsidRDefault="00FB3C9A" w:rsidP="00FB3C9A">
      <w:pPr>
        <w:spacing w:after="0"/>
        <w:jc w:val="both"/>
        <w:rPr>
          <w:rFonts w:ascii="Times New Roman" w:hAnsi="Times New Roman"/>
        </w:rPr>
      </w:pPr>
      <w:r w:rsidRPr="007409A8">
        <w:rPr>
          <w:rFonts w:ascii="Times New Roman" w:hAnsi="Times New Roman"/>
        </w:rPr>
        <w:t>Nedílnou součástí faktury (její přílohou) musí být odsouhlasený oceněný soupis provedených stavebních prací, dodávek a slu</w:t>
      </w:r>
      <w:r w:rsidR="008A6634" w:rsidRPr="007409A8">
        <w:rPr>
          <w:rFonts w:ascii="Times New Roman" w:hAnsi="Times New Roman"/>
        </w:rPr>
        <w:t>žeb.</w:t>
      </w:r>
    </w:p>
    <w:p w14:paraId="3F51E549" w14:textId="77777777" w:rsidR="00FB3C9A" w:rsidRPr="007409A8" w:rsidRDefault="00FB3C9A" w:rsidP="00FB3C9A">
      <w:pPr>
        <w:spacing w:after="0"/>
        <w:jc w:val="both"/>
        <w:rPr>
          <w:rFonts w:ascii="Times New Roman" w:hAnsi="Times New Roman"/>
        </w:rPr>
      </w:pPr>
    </w:p>
    <w:p w14:paraId="43D60A45" w14:textId="00A22EC1" w:rsidR="00FB3C9A" w:rsidRPr="007409A8" w:rsidRDefault="00C24E6D" w:rsidP="00FB3C9A">
      <w:pPr>
        <w:jc w:val="both"/>
        <w:rPr>
          <w:rFonts w:ascii="Times New Roman" w:hAnsi="Times New Roman"/>
        </w:rPr>
      </w:pPr>
      <w:r>
        <w:rPr>
          <w:rFonts w:ascii="Times New Roman" w:hAnsi="Times New Roman"/>
        </w:rPr>
        <w:t>3</w:t>
      </w:r>
      <w:r w:rsidR="00FB3C9A" w:rsidRPr="007409A8">
        <w:rPr>
          <w:rFonts w:ascii="Times New Roman" w:hAnsi="Times New Roman"/>
        </w:rPr>
        <w:t>. Objednatel je povinen zaplatit fakturu ve lhůtě spl</w:t>
      </w:r>
      <w:r w:rsidR="008A6634" w:rsidRPr="007409A8">
        <w:rPr>
          <w:rFonts w:ascii="Times New Roman" w:hAnsi="Times New Roman"/>
        </w:rPr>
        <w:t>atnosti, která se sjednává na 14</w:t>
      </w:r>
      <w:r w:rsidR="00FB3C9A" w:rsidRPr="007409A8">
        <w:rPr>
          <w:rFonts w:ascii="Times New Roman" w:hAnsi="Times New Roman"/>
        </w:rPr>
        <w:t xml:space="preserve"> dnů ode dne následujícího po dni doručení faktury. </w:t>
      </w:r>
    </w:p>
    <w:p w14:paraId="0554D05D" w14:textId="28D80093" w:rsidR="00FB3C9A" w:rsidRPr="007409A8" w:rsidRDefault="00C24E6D" w:rsidP="00FB3C9A">
      <w:pPr>
        <w:jc w:val="both"/>
        <w:rPr>
          <w:rFonts w:ascii="Times New Roman" w:hAnsi="Times New Roman"/>
        </w:rPr>
      </w:pPr>
      <w:r>
        <w:rPr>
          <w:rFonts w:ascii="Times New Roman" w:hAnsi="Times New Roman"/>
        </w:rPr>
        <w:t>4</w:t>
      </w:r>
      <w:r w:rsidR="00FB3C9A" w:rsidRPr="007409A8">
        <w:rPr>
          <w:rFonts w:ascii="Times New Roman" w:hAnsi="Times New Roman"/>
        </w:rPr>
        <w:t>. Objednatel je oprávněn vrátit zhotoviteli vystavenou fakturu, jestliže neob</w:t>
      </w:r>
      <w:r>
        <w:rPr>
          <w:rFonts w:ascii="Times New Roman" w:hAnsi="Times New Roman"/>
        </w:rPr>
        <w:t>sahuje náležitosti podle odst. 2</w:t>
      </w:r>
      <w:r w:rsidR="00FB3C9A" w:rsidRPr="007409A8">
        <w:rPr>
          <w:rFonts w:ascii="Times New Roman" w:hAnsi="Times New Roman"/>
        </w:rPr>
        <w:t xml:space="preserve">. tohoto článku nebo údaje v ní obsažené (vč. přílohy) jsou věcně či cenově nesprávné.  Objednatel je oprávněn před uplynutím lhůty splatnosti vrátit fakturu, pokud neobsahuje požadované náležitosti nebo obsahuje nesprávné cenové údaje. Uvedené se vztahuje i na nesprávné cenové, množstevní nebo kvalitativní údaje v soupisu provedených prací odsouhlaseném objednatelem. Oprávněným vrácením daňového dokladu – faktury, přestává běžet původní lhůta splatnosti. </w:t>
      </w:r>
    </w:p>
    <w:p w14:paraId="21CA245A" w14:textId="79906AF3" w:rsidR="00FB3C9A" w:rsidRPr="007409A8" w:rsidRDefault="00C24E6D" w:rsidP="00FB3C9A">
      <w:pPr>
        <w:jc w:val="both"/>
        <w:rPr>
          <w:rFonts w:ascii="Times New Roman" w:hAnsi="Times New Roman"/>
        </w:rPr>
      </w:pPr>
      <w:r>
        <w:rPr>
          <w:rFonts w:ascii="Times New Roman" w:hAnsi="Times New Roman"/>
        </w:rPr>
        <w:t>5</w:t>
      </w:r>
      <w:r w:rsidR="00FB3C9A" w:rsidRPr="007409A8">
        <w:rPr>
          <w:rFonts w:ascii="Times New Roman" w:hAnsi="Times New Roman"/>
        </w:rPr>
        <w:t xml:space="preserve">. Peněžitý závazek (dluh) objednatele se považuje za splněný v den, kdy je dlužná částka odepsána z bankovního účtu objednatele. Jestliže dojde z důvodů na straně banky k prodlení s proveditelnou platbou faktury, není objednatel po tuto dobu v prodlení se zaplacením příslušné částky. </w:t>
      </w:r>
    </w:p>
    <w:p w14:paraId="7AAFF33C" w14:textId="75F2F931" w:rsidR="00FB3C9A" w:rsidRDefault="00C24E6D" w:rsidP="00FB3C9A">
      <w:pPr>
        <w:jc w:val="both"/>
        <w:rPr>
          <w:rFonts w:ascii="Times New Roman" w:hAnsi="Times New Roman"/>
        </w:rPr>
      </w:pPr>
      <w:r>
        <w:rPr>
          <w:rFonts w:ascii="Times New Roman" w:hAnsi="Times New Roman"/>
        </w:rPr>
        <w:t>6</w:t>
      </w:r>
      <w:r w:rsidR="00FB3C9A" w:rsidRPr="007409A8">
        <w:rPr>
          <w:rFonts w:ascii="Times New Roman" w:hAnsi="Times New Roman"/>
        </w:rPr>
        <w:t xml:space="preserve">. Objednatel nebude poskytovat zhotoviteli zálohové platby.  </w:t>
      </w:r>
    </w:p>
    <w:p w14:paraId="018C1F58" w14:textId="77777777" w:rsidR="00BC5890" w:rsidRPr="007409A8" w:rsidRDefault="00BC5890" w:rsidP="00FB3C9A">
      <w:pPr>
        <w:jc w:val="both"/>
        <w:rPr>
          <w:rFonts w:ascii="Times New Roman" w:hAnsi="Times New Roman"/>
        </w:rPr>
      </w:pPr>
    </w:p>
    <w:p w14:paraId="4F2ABF29" w14:textId="77777777" w:rsidR="00FB3C9A" w:rsidRPr="007409A8" w:rsidRDefault="00FB3C9A" w:rsidP="00FB3C9A">
      <w:pPr>
        <w:rPr>
          <w:rFonts w:ascii="Times New Roman" w:hAnsi="Times New Roman"/>
          <w:b/>
        </w:rPr>
      </w:pPr>
      <w:r w:rsidRPr="007409A8">
        <w:rPr>
          <w:rFonts w:ascii="Times New Roman" w:hAnsi="Times New Roman"/>
          <w:b/>
        </w:rPr>
        <w:t>Článek VII.</w:t>
      </w:r>
    </w:p>
    <w:p w14:paraId="35F474B1" w14:textId="77777777" w:rsidR="00FB3C9A" w:rsidRPr="007409A8" w:rsidRDefault="00FB3C9A" w:rsidP="00FB3C9A">
      <w:pPr>
        <w:rPr>
          <w:rFonts w:ascii="Times New Roman" w:hAnsi="Times New Roman"/>
          <w:u w:val="single"/>
        </w:rPr>
      </w:pPr>
      <w:r w:rsidRPr="007409A8">
        <w:rPr>
          <w:rFonts w:ascii="Times New Roman" w:hAnsi="Times New Roman"/>
          <w:u w:val="single"/>
        </w:rPr>
        <w:t>Staveniště a zařízení staveniště</w:t>
      </w:r>
    </w:p>
    <w:p w14:paraId="7E2D7A3F" w14:textId="3DC25512" w:rsidR="00FB3C9A" w:rsidRDefault="00BC5890" w:rsidP="00BC5890">
      <w:pPr>
        <w:contextualSpacing/>
        <w:jc w:val="both"/>
        <w:rPr>
          <w:rFonts w:ascii="Times New Roman" w:hAnsi="Times New Roman"/>
        </w:rPr>
      </w:pPr>
      <w:r>
        <w:rPr>
          <w:rFonts w:ascii="Times New Roman" w:hAnsi="Times New Roman"/>
        </w:rPr>
        <w:t xml:space="preserve">1. </w:t>
      </w:r>
      <w:r w:rsidR="00FB3C9A" w:rsidRPr="007409A8">
        <w:rPr>
          <w:rFonts w:ascii="Times New Roman" w:hAnsi="Times New Roman"/>
        </w:rPr>
        <w:t xml:space="preserve">Zhotovitel je povinen užívat staveniště jen pro účely související s prováděním díla a při užívání staveniště je povinen dodržovat veškeré právní předpisy </w:t>
      </w:r>
      <w:proofErr w:type="spellStart"/>
      <w:r w:rsidR="00FB3C9A" w:rsidRPr="007409A8">
        <w:rPr>
          <w:rFonts w:ascii="Times New Roman" w:hAnsi="Times New Roman"/>
        </w:rPr>
        <w:t>souvisejích</w:t>
      </w:r>
      <w:proofErr w:type="spellEnd"/>
      <w:r w:rsidR="00FB3C9A" w:rsidRPr="007409A8">
        <w:rPr>
          <w:rFonts w:ascii="Times New Roman" w:hAnsi="Times New Roman"/>
        </w:rPr>
        <w:t xml:space="preserve"> s předmětem plnění dle této smlouvy</w:t>
      </w:r>
      <w:r>
        <w:rPr>
          <w:rFonts w:ascii="Times New Roman" w:hAnsi="Times New Roman"/>
        </w:rPr>
        <w:t>.</w:t>
      </w:r>
    </w:p>
    <w:p w14:paraId="19BEE737" w14:textId="77777777" w:rsidR="00BC5890" w:rsidRDefault="00BC5890" w:rsidP="00BC5890">
      <w:pPr>
        <w:spacing w:after="0"/>
        <w:contextualSpacing/>
        <w:jc w:val="both"/>
        <w:rPr>
          <w:rFonts w:ascii="Times New Roman" w:hAnsi="Times New Roman"/>
        </w:rPr>
      </w:pPr>
    </w:p>
    <w:p w14:paraId="2D476AF1" w14:textId="77777777" w:rsidR="00BC5890" w:rsidRDefault="00BC5890" w:rsidP="00BC5890">
      <w:pPr>
        <w:spacing w:before="240" w:after="0"/>
        <w:contextualSpacing/>
        <w:jc w:val="both"/>
        <w:rPr>
          <w:rFonts w:ascii="Times New Roman" w:hAnsi="Times New Roman"/>
        </w:rPr>
      </w:pPr>
      <w:r>
        <w:rPr>
          <w:rFonts w:ascii="Times New Roman" w:hAnsi="Times New Roman"/>
        </w:rPr>
        <w:t xml:space="preserve">2. </w:t>
      </w:r>
      <w:r w:rsidR="00FB3C9A" w:rsidRPr="007409A8">
        <w:rPr>
          <w:rFonts w:ascii="Times New Roman" w:hAnsi="Times New Roman"/>
        </w:rPr>
        <w:t xml:space="preserve">Zhotovitel je také povinen po celou dobu realizace díla zachovat bezpečný přístup osob do objektu.  </w:t>
      </w:r>
    </w:p>
    <w:p w14:paraId="588F5C0C" w14:textId="77777777" w:rsidR="00BC5890" w:rsidRDefault="00FB3C9A" w:rsidP="00BC5890">
      <w:pPr>
        <w:spacing w:before="240" w:after="0"/>
        <w:contextualSpacing/>
        <w:jc w:val="both"/>
        <w:rPr>
          <w:rFonts w:ascii="Times New Roman" w:hAnsi="Times New Roman"/>
        </w:rPr>
      </w:pPr>
      <w:r w:rsidRPr="007409A8">
        <w:rPr>
          <w:rFonts w:ascii="Times New Roman" w:hAnsi="Times New Roman"/>
        </w:rPr>
        <w:t xml:space="preserve"> </w:t>
      </w:r>
    </w:p>
    <w:p w14:paraId="70AD47B8" w14:textId="0ECB1CD7" w:rsidR="00FB3C9A" w:rsidRDefault="00FB3C9A" w:rsidP="00BC5890">
      <w:pPr>
        <w:spacing w:before="240" w:after="0"/>
        <w:contextualSpacing/>
        <w:jc w:val="both"/>
        <w:rPr>
          <w:rFonts w:ascii="Times New Roman" w:hAnsi="Times New Roman"/>
        </w:rPr>
      </w:pPr>
      <w:r w:rsidRPr="007409A8">
        <w:rPr>
          <w:rFonts w:ascii="Times New Roman" w:hAnsi="Times New Roman"/>
        </w:rPr>
        <w:t xml:space="preserve">3. Zhotovitel je povinen dodržovat všechny podmínky správců nebo vlastníků sítí technické infrastruktury, předané mu objednatelem, a nese veškeré důsledky a škody vzniklé jejich nedodržením.  </w:t>
      </w:r>
    </w:p>
    <w:p w14:paraId="1AAB0612" w14:textId="77777777" w:rsidR="00BC5890" w:rsidRPr="007409A8" w:rsidRDefault="00BC5890" w:rsidP="00BC5890">
      <w:pPr>
        <w:spacing w:before="240" w:after="0"/>
        <w:contextualSpacing/>
        <w:jc w:val="both"/>
        <w:rPr>
          <w:rFonts w:ascii="Times New Roman" w:hAnsi="Times New Roman"/>
        </w:rPr>
      </w:pPr>
    </w:p>
    <w:p w14:paraId="42A55548" w14:textId="77777777" w:rsidR="00FB3C9A" w:rsidRDefault="00FB3C9A" w:rsidP="00BC5890">
      <w:pPr>
        <w:spacing w:after="0"/>
        <w:jc w:val="both"/>
        <w:rPr>
          <w:rFonts w:ascii="Times New Roman" w:hAnsi="Times New Roman"/>
        </w:rPr>
      </w:pPr>
      <w:r w:rsidRPr="007409A8">
        <w:rPr>
          <w:rFonts w:ascii="Times New Roman" w:hAnsi="Times New Roman"/>
        </w:rPr>
        <w:t xml:space="preserve">4. Zařízení staveniště zabezpečuje zhotovitel v souladu se svými potřebami s respektováním požadavků a podmínek uvedených v projektové dokumentaci a v příslušných rozhodnutích, předaných mu objednatelem. </w:t>
      </w:r>
    </w:p>
    <w:p w14:paraId="7EB9EB63" w14:textId="77777777" w:rsidR="00BC5890" w:rsidRPr="007409A8" w:rsidRDefault="00BC5890" w:rsidP="00BC5890">
      <w:pPr>
        <w:spacing w:after="0"/>
        <w:jc w:val="both"/>
        <w:rPr>
          <w:rFonts w:ascii="Times New Roman" w:hAnsi="Times New Roman"/>
        </w:rPr>
      </w:pPr>
    </w:p>
    <w:p w14:paraId="5BC57350" w14:textId="77777777" w:rsidR="00FB3C9A" w:rsidRPr="007409A8" w:rsidRDefault="00FB3C9A" w:rsidP="00FB3C9A">
      <w:pPr>
        <w:jc w:val="both"/>
        <w:rPr>
          <w:rFonts w:ascii="Times New Roman" w:hAnsi="Times New Roman"/>
        </w:rPr>
      </w:pPr>
      <w:r w:rsidRPr="007409A8">
        <w:rPr>
          <w:rFonts w:ascii="Times New Roman" w:hAnsi="Times New Roman"/>
        </w:rPr>
        <w:lastRenderedPageBreak/>
        <w:t>5. Jako součást zařízení staveniště zajistí zhotovitel i připojení na odběrná místa potřebných médií určená objednatelem a jejich rozvod po staveništi. Zhotovitel je povinen zabezpečit samostatná měřicí místa a náklady na jím spotřebované energie uhradit (jako součást ceny díla).</w:t>
      </w:r>
    </w:p>
    <w:p w14:paraId="40E59AD4" w14:textId="77777777" w:rsidR="00FB3C9A" w:rsidRPr="007409A8" w:rsidRDefault="00FB3C9A" w:rsidP="00FB3C9A">
      <w:pPr>
        <w:jc w:val="both"/>
        <w:rPr>
          <w:rFonts w:ascii="Times New Roman" w:hAnsi="Times New Roman"/>
        </w:rPr>
      </w:pPr>
      <w:r w:rsidRPr="007409A8">
        <w:rPr>
          <w:rFonts w:ascii="Times New Roman" w:hAnsi="Times New Roman"/>
        </w:rPr>
        <w:t>6. Zhotovitel je povinen udržovat na převzatém staveništi pořádek a čistotu a průběžně ze staveniště odstraňovat odpady a nečistoty vzniklé jeho pracemi.</w:t>
      </w:r>
    </w:p>
    <w:p w14:paraId="78C31CB9" w14:textId="7EC8B921" w:rsidR="00FB3C9A" w:rsidRDefault="00B56D7F" w:rsidP="00FB3C9A">
      <w:pPr>
        <w:jc w:val="both"/>
        <w:rPr>
          <w:rFonts w:ascii="Times New Roman" w:hAnsi="Times New Roman"/>
        </w:rPr>
      </w:pPr>
      <w:r w:rsidRPr="007409A8">
        <w:rPr>
          <w:rFonts w:ascii="Times New Roman" w:hAnsi="Times New Roman"/>
        </w:rPr>
        <w:t>7</w:t>
      </w:r>
      <w:r w:rsidR="00FB3C9A" w:rsidRPr="007409A8">
        <w:rPr>
          <w:rFonts w:ascii="Times New Roman" w:hAnsi="Times New Roman"/>
        </w:rPr>
        <w:t>. Zhotovitel odstraní zařízení staveniště a vy</w:t>
      </w:r>
      <w:r w:rsidR="008A6634" w:rsidRPr="007409A8">
        <w:rPr>
          <w:rFonts w:ascii="Times New Roman" w:hAnsi="Times New Roman"/>
        </w:rPr>
        <w:t xml:space="preserve">klidí staveniště nejpozději do </w:t>
      </w:r>
      <w:r w:rsidR="00FB3C9A" w:rsidRPr="007409A8">
        <w:rPr>
          <w:rFonts w:ascii="Times New Roman" w:hAnsi="Times New Roman"/>
        </w:rPr>
        <w:t>5 dnů ode dne předání a převzetí díla, pokud v zápise o předání a převzetí díla není dohodnuto jinak (zejména z důvodu potřeby ponechání zařízení, nutných pro provedení odstranění vad a nedodělků zjištěných při předání a převzetí díla). Nevyklidí-li zhotovitel staveniště ve sjednaném termínu, je objednatel oprávněn zabezpečit vyklizení staveniště třetí osobou; náklady s tím spojené uhradí zhotovitel ve lhůtě do 1</w:t>
      </w:r>
      <w:r w:rsidR="00BC5890">
        <w:rPr>
          <w:rFonts w:ascii="Times New Roman" w:hAnsi="Times New Roman"/>
        </w:rPr>
        <w:t>4</w:t>
      </w:r>
      <w:r w:rsidR="00FB3C9A" w:rsidRPr="007409A8">
        <w:rPr>
          <w:rFonts w:ascii="Times New Roman" w:hAnsi="Times New Roman"/>
        </w:rPr>
        <w:t xml:space="preserve"> dnů od jejich vyúčtování objednatelem.</w:t>
      </w:r>
    </w:p>
    <w:p w14:paraId="2E14A254" w14:textId="77777777" w:rsidR="00BC5890" w:rsidRPr="007409A8" w:rsidRDefault="00BC5890" w:rsidP="00FB3C9A">
      <w:pPr>
        <w:jc w:val="both"/>
        <w:rPr>
          <w:rFonts w:ascii="Times New Roman" w:hAnsi="Times New Roman"/>
        </w:rPr>
      </w:pPr>
    </w:p>
    <w:p w14:paraId="7031F0CC" w14:textId="77777777" w:rsidR="00FB3C9A" w:rsidRPr="007409A8" w:rsidRDefault="00FB3C9A" w:rsidP="00FB3C9A">
      <w:pPr>
        <w:jc w:val="both"/>
        <w:rPr>
          <w:rFonts w:ascii="Times New Roman" w:hAnsi="Times New Roman"/>
          <w:b/>
        </w:rPr>
      </w:pPr>
      <w:r w:rsidRPr="007409A8">
        <w:rPr>
          <w:rFonts w:ascii="Times New Roman" w:hAnsi="Times New Roman"/>
        </w:rPr>
        <w:t xml:space="preserve"> </w:t>
      </w:r>
      <w:r w:rsidRPr="007409A8">
        <w:rPr>
          <w:rFonts w:ascii="Times New Roman" w:hAnsi="Times New Roman"/>
          <w:b/>
        </w:rPr>
        <w:t>Článek VIII.</w:t>
      </w:r>
    </w:p>
    <w:p w14:paraId="46EFAB3C" w14:textId="77777777" w:rsidR="00FB3C9A" w:rsidRPr="007409A8" w:rsidRDefault="00FB3C9A" w:rsidP="00FB3C9A">
      <w:pPr>
        <w:rPr>
          <w:rFonts w:ascii="Times New Roman" w:hAnsi="Times New Roman"/>
          <w:u w:val="single"/>
        </w:rPr>
      </w:pPr>
      <w:r w:rsidRPr="007409A8">
        <w:rPr>
          <w:rFonts w:ascii="Times New Roman" w:hAnsi="Times New Roman"/>
          <w:u w:val="single"/>
        </w:rPr>
        <w:t>Provádění díla</w:t>
      </w:r>
    </w:p>
    <w:p w14:paraId="7388F0A4" w14:textId="77777777" w:rsidR="00FB3C9A" w:rsidRPr="007409A8" w:rsidRDefault="00FB3C9A" w:rsidP="00FB3C9A">
      <w:pPr>
        <w:jc w:val="both"/>
        <w:rPr>
          <w:rFonts w:ascii="Times New Roman" w:hAnsi="Times New Roman"/>
        </w:rPr>
      </w:pPr>
      <w:r w:rsidRPr="007409A8">
        <w:rPr>
          <w:rFonts w:ascii="Times New Roman" w:hAnsi="Times New Roman"/>
        </w:rPr>
        <w:t>1. Při provádění díla postupuje zhotovitel samostatně. Zavazuje se však respektovat upozornění a pokyny objednatele, týkající se možného porušování smluvních povinností zhotovitele při provádění díla.</w:t>
      </w:r>
    </w:p>
    <w:p w14:paraId="6784A73B" w14:textId="77777777" w:rsidR="00FB3C9A" w:rsidRPr="007409A8" w:rsidRDefault="00FB3C9A" w:rsidP="00FB3C9A">
      <w:pPr>
        <w:jc w:val="both"/>
        <w:rPr>
          <w:rFonts w:ascii="Times New Roman" w:hAnsi="Times New Roman"/>
        </w:rPr>
      </w:pPr>
      <w:r w:rsidRPr="007409A8">
        <w:rPr>
          <w:rFonts w:ascii="Times New Roman" w:hAnsi="Times New Roman"/>
        </w:rPr>
        <w:t>2. Zhotovitel je povinen bez zbytečného odkladu upozornit objednatele na nevhodnou povahu věcí od něj převzatých nebo pokynů mu objednatelem k provedení díla daných, jestliže zhotovitel mohl tuto nevhodnost zjistit při vynaložení odborné péče (zejména v případě zjištění vad v projektové dokumentaci).</w:t>
      </w:r>
    </w:p>
    <w:p w14:paraId="671072C0" w14:textId="77777777" w:rsidR="00FB3C9A" w:rsidRPr="007409A8" w:rsidRDefault="00FB3C9A" w:rsidP="00FB3C9A">
      <w:pPr>
        <w:spacing w:after="0"/>
        <w:jc w:val="both"/>
        <w:rPr>
          <w:rFonts w:ascii="Times New Roman" w:hAnsi="Times New Roman"/>
        </w:rPr>
      </w:pPr>
      <w:r w:rsidRPr="007409A8">
        <w:rPr>
          <w:rFonts w:ascii="Times New Roman" w:hAnsi="Times New Roman"/>
        </w:rPr>
        <w:t xml:space="preserve">3. Veškeré odborné práce podle této smlouvy musí vykonávat pracovníci zhotovitele nebo jeho poddodavatelů, kteří mají příslušnou kvalifikaci. Zhotovitel při zahájení stavby určí osobu stavbyvedoucího, která zabezpečuje odborné vedení provádění stavby a má pro tuto činnost oprávnění podle zákona č. 360/1992 Sb., ve znění pozdějších předpisů. Zajistí, aby jméno a příjmení stavbyvedoucího bylo uvedeno v protokolu o předání a převzetí staveniště a bylo zapsáno do stavebního deníku s rozsahem jeho oprávnění a odpovědnosti. V případě personální změny ve výkonu této funkce zabezpečí zhotovitel bez zbytečného odkladu příslušnou změnu tohoto zápisu. </w:t>
      </w:r>
    </w:p>
    <w:p w14:paraId="7D0F144D" w14:textId="77777777" w:rsidR="00FB3C9A" w:rsidRPr="007409A8" w:rsidRDefault="00FB3C9A" w:rsidP="00FB3C9A">
      <w:pPr>
        <w:spacing w:after="0"/>
        <w:jc w:val="both"/>
        <w:rPr>
          <w:rFonts w:ascii="Times New Roman" w:hAnsi="Times New Roman"/>
        </w:rPr>
      </w:pPr>
      <w:r w:rsidRPr="007409A8">
        <w:rPr>
          <w:rFonts w:ascii="Times New Roman" w:hAnsi="Times New Roman"/>
        </w:rPr>
        <w:t xml:space="preserve">Zhotovitel je povinen průběžně předávat objednateli reálný seznam všech svých poddodavatelů, včetně údajů o jejich podílu na akci. </w:t>
      </w:r>
    </w:p>
    <w:p w14:paraId="468AC509" w14:textId="77777777" w:rsidR="00FB3C9A" w:rsidRPr="007409A8" w:rsidRDefault="00FB3C9A" w:rsidP="00FB3C9A">
      <w:pPr>
        <w:spacing w:after="0"/>
        <w:rPr>
          <w:rFonts w:ascii="Times New Roman" w:hAnsi="Times New Roman"/>
        </w:rPr>
      </w:pPr>
    </w:p>
    <w:p w14:paraId="54B5B5DF" w14:textId="77777777" w:rsidR="00FB3C9A" w:rsidRPr="007409A8" w:rsidRDefault="00FB3C9A" w:rsidP="00FB3C9A">
      <w:pPr>
        <w:jc w:val="both"/>
        <w:rPr>
          <w:rFonts w:ascii="Times New Roman" w:hAnsi="Times New Roman"/>
        </w:rPr>
      </w:pPr>
      <w:r w:rsidRPr="007409A8">
        <w:rPr>
          <w:rFonts w:ascii="Times New Roman" w:hAnsi="Times New Roman"/>
        </w:rPr>
        <w:t xml:space="preserve">4.  Zhotovitel je povinen dodržovat příslušné právní předpisy a relevantní ustanovení českých technických norem přejímajících evropské normy.    </w:t>
      </w:r>
    </w:p>
    <w:p w14:paraId="5A0F106A" w14:textId="77777777" w:rsidR="00FB3C9A" w:rsidRPr="007409A8" w:rsidRDefault="00FB3C9A" w:rsidP="00FB3C9A">
      <w:pPr>
        <w:jc w:val="both"/>
        <w:rPr>
          <w:rFonts w:ascii="Times New Roman" w:hAnsi="Times New Roman"/>
        </w:rPr>
      </w:pPr>
      <w:r w:rsidRPr="007409A8">
        <w:rPr>
          <w:rFonts w:ascii="Times New Roman" w:hAnsi="Times New Roman"/>
        </w:rPr>
        <w:t>5. Zhotovitel se zavazuje, že k provádění díla nepoužije materiály, které nemají požadovanou certifikaci či předepsaný průvodní doklad, je-li to pro jejich použití nezbytné podle příslušných předpisů. Na vyzvání objednatele, nejpozději však při předání a převzetí díla, doloží soubor certifikátů, či jiných průvodních dokladů rozhodujících materiálů, užitých k provedení díla.</w:t>
      </w:r>
    </w:p>
    <w:p w14:paraId="0EF59BA3" w14:textId="77777777" w:rsidR="00FB3C9A" w:rsidRPr="007409A8" w:rsidRDefault="00FB3C9A" w:rsidP="00FB3C9A">
      <w:pPr>
        <w:jc w:val="both"/>
        <w:rPr>
          <w:rFonts w:ascii="Times New Roman" w:hAnsi="Times New Roman"/>
        </w:rPr>
      </w:pPr>
      <w:r w:rsidRPr="007409A8">
        <w:rPr>
          <w:rFonts w:ascii="Times New Roman" w:hAnsi="Times New Roman"/>
        </w:rPr>
        <w:t>6. Zhotovitel při provádění díla provede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 problematiku odpadového hospodářství apod.</w:t>
      </w:r>
    </w:p>
    <w:p w14:paraId="7F60699E" w14:textId="77777777" w:rsidR="00FB3C9A" w:rsidRPr="007409A8" w:rsidRDefault="00FB3C9A" w:rsidP="00FB3C9A">
      <w:pPr>
        <w:jc w:val="both"/>
        <w:rPr>
          <w:rFonts w:ascii="Times New Roman" w:hAnsi="Times New Roman"/>
        </w:rPr>
      </w:pPr>
      <w:r w:rsidRPr="007409A8">
        <w:rPr>
          <w:rFonts w:ascii="Times New Roman" w:hAnsi="Times New Roman"/>
        </w:rPr>
        <w:lastRenderedPageBreak/>
        <w:t xml:space="preserve">7. Zhotovitel je povinen zajistit na staveništi veškerá bezpečnostní a hygienická opatření a požární ochranu staveniště i prováděného díla, a to v rozsahu a způsobem stanoveným příslušnými právními předpisy. Odpovídá za bezpečnost a ochranu zdraví všech osob, které se s jeho vědomím na staveništi zdržují; je povinen zajistit jejich vybavení ochrannými pracovními pomůckami a zabezpečit provedení příslušných proškolení o bezpečnosti a ochraně zdraví při práci a o požární ochraně.   </w:t>
      </w:r>
    </w:p>
    <w:p w14:paraId="30C0D573" w14:textId="77777777" w:rsidR="00FB3C9A" w:rsidRPr="007409A8" w:rsidRDefault="00FB3C9A" w:rsidP="00FB3C9A">
      <w:pPr>
        <w:rPr>
          <w:rFonts w:ascii="Times New Roman" w:hAnsi="Times New Roman"/>
        </w:rPr>
      </w:pPr>
      <w:r w:rsidRPr="007409A8">
        <w:rPr>
          <w:rFonts w:ascii="Times New Roman" w:hAnsi="Times New Roman"/>
        </w:rPr>
        <w:t xml:space="preserve">8. V prostoru provádění stavebních prací se mohou kromě zaměstnanců a poddodavatelů zhotovitele pohybovat pouze zástupci objednatele a osoby vykonávající technický a autorský dozor a koordinátor bezpečnosti práce, všichni při povinnosti dodržovat bezpečnostní pravidla a právní předpisy.  </w:t>
      </w:r>
    </w:p>
    <w:p w14:paraId="70C96AC6" w14:textId="77777777" w:rsidR="00FB3C9A" w:rsidRPr="007409A8" w:rsidRDefault="00FB3C9A" w:rsidP="00FB3C9A">
      <w:pPr>
        <w:jc w:val="both"/>
        <w:rPr>
          <w:rFonts w:ascii="Times New Roman" w:hAnsi="Times New Roman"/>
        </w:rPr>
      </w:pPr>
      <w:r w:rsidRPr="007409A8">
        <w:rPr>
          <w:rFonts w:ascii="Times New Roman" w:hAnsi="Times New Roman"/>
        </w:rPr>
        <w:t>9. Zhotovitel je povinen vést ode dne předání a převzetí staveniště stavební deník, do kterého zapisuje skutečnosti předepsané stavebním zákonem a příslušnými prováděcími předpisy. Stavební deník bude po dobu provádění stavby uložen u zhotovitele. Zhotovitel je povinen umožnit objednateli, resp. jím pověřeným pracovníkům technického nebo autorského dozoru, příp. koordinátorovi bezpečnosti a ochrany zdraví při práci na staveništi kdykoliv do stavebního deníku nahlédnout, případně do něj činit záznamy. Povinnost vést stavební deník končí dnem dokončení stavby, resp. dnem odstranění vad stavby, resp. dnem odstranění vad a nedodělků z přejímacího řízení. Poté zhotovitel předá bez zbytečného odkladu originál stavebního deníku objednateli.</w:t>
      </w:r>
    </w:p>
    <w:p w14:paraId="7A123180" w14:textId="77777777" w:rsidR="00FB3C9A" w:rsidRPr="007409A8" w:rsidRDefault="00FB3C9A" w:rsidP="00FB3C9A">
      <w:pPr>
        <w:jc w:val="both"/>
        <w:rPr>
          <w:rFonts w:ascii="Times New Roman" w:hAnsi="Times New Roman"/>
        </w:rPr>
      </w:pPr>
      <w:r w:rsidRPr="007409A8">
        <w:rPr>
          <w:rFonts w:ascii="Times New Roman" w:hAnsi="Times New Roman"/>
        </w:rPr>
        <w:t xml:space="preserve">10. Objednatel nebo jím pověřená osoba vykonávající funkci technického dozoru jsou povinni se vyjadřovat k zápisům ve stavebním deníku, učiněným zhotovitelem, nejpozději do 5 pracovních dnů ode dne vzniku zápisu, jinak se má za to, že s uvedeným zápisem souhlasí. Nesouhlasí-li zhotovitel se zápisem, který učinil do stavebního deníku objednatel, jím pověřená osoba vykonávající funkci technického dozoru, nebo jiné osoby působící na stavbě na straně objednatele a mající oprávnění k zápisům do stavebního deníku (např. autorský dozor, koordinátor bezpečnosti a ochrany zdraví při práci na staveništi), musí k tomuto zápisu připojit své stanovisko nejpozději do 5 pracovních dnů ode dne vzniku zápisu, jinak se má za to, že se zápisem souhlasí. </w:t>
      </w:r>
    </w:p>
    <w:p w14:paraId="2701FA35" w14:textId="77777777" w:rsidR="00FB3C9A" w:rsidRPr="007409A8" w:rsidRDefault="00FB3C9A" w:rsidP="00FB3C9A">
      <w:pPr>
        <w:jc w:val="both"/>
        <w:rPr>
          <w:rFonts w:ascii="Times New Roman" w:hAnsi="Times New Roman"/>
        </w:rPr>
      </w:pPr>
      <w:r w:rsidRPr="007409A8">
        <w:rPr>
          <w:rFonts w:ascii="Times New Roman" w:hAnsi="Times New Roman"/>
        </w:rPr>
        <w:t>11. Objednatel je oprávněn kontrolovat provádění díla. Zjistí-li, že zhotovitel provádí dílo v rozporu s povinnostmi vyplývajícími z této smlouvy nebo z obecně závazných předpisů, je oprávněn písemně požadovat, aby zhotovitel dílo prováděl řádným způsobem a odstranil nedostatky vzniklé vadným prováděním díla. Neučiní-li tak zhotovitel ani v dodatečné lhůtě 30 dnů od data obdržení písemného požadavku na sjednání nápravy, jedná se o hrubé porušení jeho povinnosti, které opravňuje objednatele k odstoupení od smlouvy.</w:t>
      </w:r>
    </w:p>
    <w:p w14:paraId="11E87CBA" w14:textId="4D5C917A" w:rsidR="00FB3C9A" w:rsidRPr="007409A8" w:rsidRDefault="00FB3C9A" w:rsidP="00FB3C9A">
      <w:pPr>
        <w:jc w:val="both"/>
        <w:rPr>
          <w:rFonts w:ascii="Times New Roman" w:hAnsi="Times New Roman"/>
        </w:rPr>
      </w:pPr>
      <w:r w:rsidRPr="007409A8">
        <w:rPr>
          <w:rFonts w:ascii="Times New Roman" w:hAnsi="Times New Roman"/>
        </w:rPr>
        <w:t>12. Zhotovitel je povinen vyzvat objednatele zápisem ve stavebním deníku (nebo jinou</w:t>
      </w:r>
      <w:r w:rsidR="00BB21E2">
        <w:rPr>
          <w:rFonts w:ascii="Times New Roman" w:hAnsi="Times New Roman"/>
        </w:rPr>
        <w:t xml:space="preserve"> prokazatelnou formou) nejméně 2</w:t>
      </w:r>
      <w:r w:rsidRPr="007409A8">
        <w:rPr>
          <w:rFonts w:ascii="Times New Roman" w:hAnsi="Times New Roman"/>
        </w:rPr>
        <w:t xml:space="preserve"> pracovní dny předem ke kontrole a prověření prací, které v dalším postupu budou zakryty nebo se stanou nepřístupnými. Neučiní-li tak, je povinen na žádost objednatele práce na svůj náklad odkrýt. Pokud se objednatel ke kontrole přes včasné vyzvání nedostaví, je zhotovitel oprávněn předmětné práce zakrýt. Bude-li objednatel v tomto případě dodatečně požadovat jejich odkrytí, je zhotovitel povinen odkrytí provést na náklady objednatele. Pokud se však zjistí, že práce nebyly řádně provedeny, nese veškeré náklady spojené s odkrytím prací, opravou vadného stavu a následným zakrytím zhotovitel.</w:t>
      </w:r>
    </w:p>
    <w:p w14:paraId="3787EBF4" w14:textId="368BF3B6" w:rsidR="00FB3C9A" w:rsidRPr="007409A8" w:rsidRDefault="00FB3C9A" w:rsidP="00FB3C9A">
      <w:pPr>
        <w:jc w:val="both"/>
        <w:rPr>
          <w:rFonts w:ascii="Times New Roman" w:hAnsi="Times New Roman"/>
        </w:rPr>
      </w:pPr>
      <w:r w:rsidRPr="007409A8">
        <w:rPr>
          <w:rFonts w:ascii="Times New Roman" w:hAnsi="Times New Roman"/>
        </w:rPr>
        <w:t>1</w:t>
      </w:r>
      <w:r w:rsidR="00647BC6" w:rsidRPr="007409A8">
        <w:rPr>
          <w:rFonts w:ascii="Times New Roman" w:hAnsi="Times New Roman"/>
        </w:rPr>
        <w:t>3</w:t>
      </w:r>
      <w:r w:rsidRPr="007409A8">
        <w:rPr>
          <w:rFonts w:ascii="Times New Roman" w:hAnsi="Times New Roman"/>
        </w:rPr>
        <w:t xml:space="preserve">. Zhotovitel je povinen se účastnit případných kontrolních prohlídek stavby ve smyslu § </w:t>
      </w:r>
      <w:smartTag w:uri="urn:schemas-microsoft-com:office:smarttags" w:element="metricconverter">
        <w:smartTagPr>
          <w:attr w:name="ProductID" w:val="133 a"/>
        </w:smartTagPr>
        <w:r w:rsidRPr="007409A8">
          <w:rPr>
            <w:rFonts w:ascii="Times New Roman" w:hAnsi="Times New Roman"/>
          </w:rPr>
          <w:t>133 a</w:t>
        </w:r>
      </w:smartTag>
      <w:r w:rsidRPr="007409A8">
        <w:rPr>
          <w:rFonts w:ascii="Times New Roman" w:hAnsi="Times New Roman"/>
        </w:rPr>
        <w:t xml:space="preserve"> násl. stavebního zákona, podle dohody s objednatelem k nim vytvořit podmínky a zajistit potřebné podklady a spolupráci.</w:t>
      </w:r>
    </w:p>
    <w:p w14:paraId="1605C7E3" w14:textId="0CF4DBD1" w:rsidR="00FB3C9A" w:rsidRPr="007409A8" w:rsidRDefault="00FB3C9A" w:rsidP="00FB3C9A">
      <w:pPr>
        <w:jc w:val="both"/>
        <w:rPr>
          <w:rFonts w:ascii="Times New Roman" w:hAnsi="Times New Roman"/>
        </w:rPr>
      </w:pPr>
      <w:r w:rsidRPr="007409A8">
        <w:rPr>
          <w:rFonts w:ascii="Times New Roman" w:hAnsi="Times New Roman"/>
        </w:rPr>
        <w:t>1</w:t>
      </w:r>
      <w:r w:rsidR="00647BC6" w:rsidRPr="007409A8">
        <w:rPr>
          <w:rFonts w:ascii="Times New Roman" w:hAnsi="Times New Roman"/>
        </w:rPr>
        <w:t>4</w:t>
      </w:r>
      <w:r w:rsidRPr="007409A8">
        <w:rPr>
          <w:rFonts w:ascii="Times New Roman" w:hAnsi="Times New Roman"/>
        </w:rPr>
        <w:t xml:space="preserve">. Nebezpečí škody na díle nese po dobu jeho provádění zhotovitel. Přechod vlastnického práva ke zhotovovanému dílu na vlastníka stávajících nemovitých věcí (Jihomoravský kraj) se řídí ustanovením </w:t>
      </w:r>
      <w:r w:rsidRPr="007409A8">
        <w:rPr>
          <w:rFonts w:ascii="Times New Roman" w:hAnsi="Times New Roman"/>
        </w:rPr>
        <w:lastRenderedPageBreak/>
        <w:t>§ 2599 odst. 2 občanského zákoníku. Nebezpečí škody na díle přechází na objednatele dnem protokolárního předání a převzetí dokončeného díla.</w:t>
      </w:r>
    </w:p>
    <w:p w14:paraId="76D21CB7" w14:textId="5A03743A" w:rsidR="00FB3C9A" w:rsidRDefault="00FB3C9A" w:rsidP="00FB3C9A">
      <w:pPr>
        <w:jc w:val="both"/>
        <w:rPr>
          <w:rFonts w:ascii="Times New Roman" w:hAnsi="Times New Roman"/>
        </w:rPr>
      </w:pPr>
      <w:r w:rsidRPr="007409A8">
        <w:rPr>
          <w:rFonts w:ascii="Times New Roman" w:hAnsi="Times New Roman"/>
        </w:rPr>
        <w:t>1</w:t>
      </w:r>
      <w:r w:rsidR="00647BC6" w:rsidRPr="007409A8">
        <w:rPr>
          <w:rFonts w:ascii="Times New Roman" w:hAnsi="Times New Roman"/>
        </w:rPr>
        <w:t>5</w:t>
      </w:r>
      <w:r w:rsidRPr="007409A8">
        <w:rPr>
          <w:rFonts w:ascii="Times New Roman" w:hAnsi="Times New Roman"/>
        </w:rPr>
        <w:t xml:space="preserve">. Zhotovitel má povinnost být pojištěn proti škodám způsobeným jeho činností, včetně případných škod způsobených jeho pracovníky, resp. pracovníky subdodavatelů do výše odpovídající možným rizikům ve vztahu k charakteru stavby a jejímu okolí, nejméně však na částku 2 mil. Kč, a to po celou dobu provádění díla. </w:t>
      </w:r>
    </w:p>
    <w:p w14:paraId="7345DB85" w14:textId="77777777" w:rsidR="00BB21E2" w:rsidRPr="007409A8" w:rsidRDefault="00BB21E2" w:rsidP="00FB3C9A">
      <w:pPr>
        <w:jc w:val="both"/>
        <w:rPr>
          <w:rFonts w:ascii="Times New Roman" w:hAnsi="Times New Roman"/>
        </w:rPr>
      </w:pPr>
    </w:p>
    <w:p w14:paraId="425213A2" w14:textId="77777777" w:rsidR="00FB3C9A" w:rsidRPr="007409A8" w:rsidRDefault="00FB3C9A" w:rsidP="00FB3C9A">
      <w:pPr>
        <w:rPr>
          <w:rFonts w:ascii="Times New Roman" w:hAnsi="Times New Roman"/>
          <w:b/>
        </w:rPr>
      </w:pPr>
      <w:r w:rsidRPr="007409A8">
        <w:rPr>
          <w:rFonts w:ascii="Times New Roman" w:hAnsi="Times New Roman"/>
          <w:b/>
        </w:rPr>
        <w:t>Článek IX.</w:t>
      </w:r>
    </w:p>
    <w:p w14:paraId="61C817E0" w14:textId="77777777" w:rsidR="00FB3C9A" w:rsidRPr="007409A8" w:rsidRDefault="00FB3C9A" w:rsidP="00FB3C9A">
      <w:pPr>
        <w:rPr>
          <w:rFonts w:ascii="Times New Roman" w:hAnsi="Times New Roman"/>
          <w:u w:val="single"/>
        </w:rPr>
      </w:pPr>
      <w:r w:rsidRPr="007409A8">
        <w:rPr>
          <w:rFonts w:ascii="Times New Roman" w:hAnsi="Times New Roman"/>
          <w:u w:val="single"/>
        </w:rPr>
        <w:t>Předání a převzetí díla, užívání stavby</w:t>
      </w:r>
    </w:p>
    <w:p w14:paraId="5448C70A" w14:textId="2A69AF1D" w:rsidR="00FB3C9A" w:rsidRPr="007409A8" w:rsidRDefault="00FB3C9A" w:rsidP="00FB3C9A">
      <w:pPr>
        <w:jc w:val="both"/>
        <w:rPr>
          <w:rFonts w:ascii="Times New Roman" w:hAnsi="Times New Roman"/>
        </w:rPr>
      </w:pPr>
      <w:r w:rsidRPr="007409A8">
        <w:rPr>
          <w:rFonts w:ascii="Times New Roman" w:hAnsi="Times New Roman"/>
        </w:rPr>
        <w:t xml:space="preserve">1. Zhotovitel písemně </w:t>
      </w:r>
      <w:r w:rsidR="00647BC6" w:rsidRPr="007409A8">
        <w:rPr>
          <w:rFonts w:ascii="Times New Roman" w:hAnsi="Times New Roman"/>
        </w:rPr>
        <w:t>oznámí objednateli nejpozději 2 dny</w:t>
      </w:r>
      <w:r w:rsidRPr="007409A8">
        <w:rPr>
          <w:rFonts w:ascii="Times New Roman" w:hAnsi="Times New Roman"/>
        </w:rPr>
        <w:t xml:space="preserve"> předem, kdy dílo bude dokončeno a připraveno k odevzdání, a současně vyzve objednatele k převzetí díla.</w:t>
      </w:r>
    </w:p>
    <w:p w14:paraId="07089C3C" w14:textId="77777777" w:rsidR="00FB3C9A" w:rsidRPr="007409A8" w:rsidRDefault="00FB3C9A" w:rsidP="00FB3C9A">
      <w:pPr>
        <w:jc w:val="both"/>
        <w:rPr>
          <w:rFonts w:ascii="Times New Roman" w:hAnsi="Times New Roman"/>
        </w:rPr>
      </w:pPr>
      <w:r w:rsidRPr="007409A8">
        <w:rPr>
          <w:rFonts w:ascii="Times New Roman" w:hAnsi="Times New Roman"/>
        </w:rPr>
        <w:t xml:space="preserve">2. Objednatel se zavazuje nejpozději k datu stanoveném zhotovitelem podle odst. 1 tohoto článku zahájit řízení o předání a převzetí díla (dále též přejímací řízení), řádně v něm pokračovat a dokončené dílo převzít. Podmínkou předání a převzetí díla je úspěšné provedení všech zkoušek, předepsaných zvláštními právními předpisy, platnými technickými normami, projektovou dokumentací a touto smlouvou, včetně předání příslušných dokladů. </w:t>
      </w:r>
    </w:p>
    <w:p w14:paraId="705E55DA" w14:textId="77777777" w:rsidR="00FB3C9A" w:rsidRPr="007409A8" w:rsidRDefault="00FB3C9A" w:rsidP="00FB3C9A">
      <w:pPr>
        <w:jc w:val="both"/>
        <w:rPr>
          <w:rFonts w:ascii="Times New Roman" w:hAnsi="Times New Roman"/>
        </w:rPr>
      </w:pPr>
      <w:r w:rsidRPr="007409A8">
        <w:rPr>
          <w:rFonts w:ascii="Times New Roman" w:hAnsi="Times New Roman"/>
        </w:rPr>
        <w:t>3. Zhotovitel je povinen připravit a doložit v rámci přejímacího řízení doklady, odpovídající povaze díla, dokumentující jeho řádné provedení:</w:t>
      </w:r>
    </w:p>
    <w:p w14:paraId="6E1084E7" w14:textId="77777777" w:rsidR="00FB3C9A" w:rsidRPr="007409A8" w:rsidRDefault="00FB3C9A" w:rsidP="00FB3C9A">
      <w:pPr>
        <w:spacing w:after="0"/>
        <w:rPr>
          <w:rFonts w:ascii="Times New Roman" w:hAnsi="Times New Roman"/>
        </w:rPr>
      </w:pPr>
      <w:r w:rsidRPr="007409A8">
        <w:rPr>
          <w:rFonts w:ascii="Times New Roman" w:hAnsi="Times New Roman"/>
        </w:rPr>
        <w:t>a) dokumentaci skutečného provedení díla,</w:t>
      </w:r>
    </w:p>
    <w:p w14:paraId="0AC783BD" w14:textId="77777777" w:rsidR="00FB3C9A" w:rsidRPr="007409A8" w:rsidRDefault="00FB3C9A" w:rsidP="00FB3C9A">
      <w:pPr>
        <w:spacing w:after="0"/>
        <w:rPr>
          <w:rFonts w:ascii="Times New Roman" w:hAnsi="Times New Roman"/>
        </w:rPr>
      </w:pPr>
      <w:r w:rsidRPr="007409A8">
        <w:rPr>
          <w:rFonts w:ascii="Times New Roman" w:hAnsi="Times New Roman"/>
        </w:rPr>
        <w:t>b) zápisy a osvědčení o provedených zkouškách použitých materiálů,</w:t>
      </w:r>
    </w:p>
    <w:p w14:paraId="231599D7" w14:textId="77777777" w:rsidR="00FB3C9A" w:rsidRPr="007409A8" w:rsidRDefault="00FB3C9A" w:rsidP="00FB3C9A">
      <w:pPr>
        <w:spacing w:after="0"/>
        <w:rPr>
          <w:rFonts w:ascii="Times New Roman" w:hAnsi="Times New Roman"/>
        </w:rPr>
      </w:pPr>
      <w:r w:rsidRPr="007409A8">
        <w:rPr>
          <w:rFonts w:ascii="Times New Roman" w:hAnsi="Times New Roman"/>
        </w:rPr>
        <w:t xml:space="preserve">c) výsledky prověření prací a konstrukcí v průběhu provádění díla zakrytých, včetně příslušných zápisů a dokladů, </w:t>
      </w:r>
    </w:p>
    <w:p w14:paraId="0EBB9F15" w14:textId="77777777" w:rsidR="00FB3C9A" w:rsidRPr="007409A8" w:rsidRDefault="00FB3C9A" w:rsidP="00FB3C9A">
      <w:pPr>
        <w:spacing w:after="0"/>
        <w:rPr>
          <w:rFonts w:ascii="Times New Roman" w:hAnsi="Times New Roman"/>
        </w:rPr>
      </w:pPr>
      <w:r w:rsidRPr="007409A8">
        <w:rPr>
          <w:rFonts w:ascii="Times New Roman" w:hAnsi="Times New Roman"/>
        </w:rPr>
        <w:t>d) originál stavebního deníku,</w:t>
      </w:r>
    </w:p>
    <w:p w14:paraId="4ED2912A" w14:textId="77777777" w:rsidR="00FB3C9A" w:rsidRPr="007409A8" w:rsidRDefault="00FB3C9A" w:rsidP="00FB3C9A">
      <w:pPr>
        <w:spacing w:after="0"/>
        <w:rPr>
          <w:rFonts w:ascii="Times New Roman" w:hAnsi="Times New Roman"/>
        </w:rPr>
      </w:pPr>
      <w:r w:rsidRPr="007409A8">
        <w:rPr>
          <w:rFonts w:ascii="Times New Roman" w:hAnsi="Times New Roman"/>
        </w:rPr>
        <w:t>e) ostatní doklady stanovené právními předpisy a technickými normami.</w:t>
      </w:r>
    </w:p>
    <w:p w14:paraId="7F17DC5C" w14:textId="77777777" w:rsidR="00FB3C9A" w:rsidRPr="007409A8" w:rsidRDefault="00FB3C9A" w:rsidP="00FB3C9A">
      <w:pPr>
        <w:spacing w:after="0"/>
        <w:rPr>
          <w:rFonts w:ascii="Times New Roman" w:hAnsi="Times New Roman"/>
        </w:rPr>
      </w:pPr>
    </w:p>
    <w:p w14:paraId="516DA909" w14:textId="77777777" w:rsidR="00FB3C9A" w:rsidRPr="007409A8" w:rsidRDefault="00FB3C9A" w:rsidP="00FB3C9A">
      <w:pPr>
        <w:spacing w:after="0"/>
        <w:rPr>
          <w:rFonts w:ascii="Times New Roman" w:hAnsi="Times New Roman"/>
        </w:rPr>
      </w:pPr>
      <w:r w:rsidRPr="007409A8">
        <w:rPr>
          <w:rFonts w:ascii="Times New Roman" w:hAnsi="Times New Roman"/>
        </w:rPr>
        <w:t>Nedoloží-li zhotovitel sjednané doklady, nepovažuje se dílo za dokončené a schopné předání.</w:t>
      </w:r>
    </w:p>
    <w:p w14:paraId="76FAA298" w14:textId="77777777" w:rsidR="00FB3C9A" w:rsidRPr="007409A8" w:rsidRDefault="00FB3C9A" w:rsidP="00FB3C9A">
      <w:pPr>
        <w:spacing w:after="0"/>
        <w:rPr>
          <w:rFonts w:ascii="Times New Roman" w:hAnsi="Times New Roman"/>
        </w:rPr>
      </w:pPr>
    </w:p>
    <w:p w14:paraId="083CA9BE" w14:textId="77777777" w:rsidR="00FB3C9A" w:rsidRPr="007409A8" w:rsidRDefault="00FB3C9A" w:rsidP="00FB3C9A">
      <w:pPr>
        <w:spacing w:after="0"/>
        <w:jc w:val="both"/>
        <w:rPr>
          <w:rFonts w:ascii="Times New Roman" w:hAnsi="Times New Roman"/>
        </w:rPr>
      </w:pPr>
      <w:r w:rsidRPr="007409A8">
        <w:rPr>
          <w:rFonts w:ascii="Times New Roman" w:hAnsi="Times New Roman"/>
        </w:rPr>
        <w:t>4. O průběhu přejímacího řízení pořídí smluvní strany oboustranně podepsaný zápis, ve kterém mj. uvedou:</w:t>
      </w:r>
    </w:p>
    <w:p w14:paraId="1A488FB4" w14:textId="77777777" w:rsidR="00FB3C9A" w:rsidRPr="007409A8" w:rsidRDefault="00FB3C9A" w:rsidP="00FB3C9A">
      <w:pPr>
        <w:spacing w:after="0"/>
        <w:rPr>
          <w:rFonts w:ascii="Times New Roman" w:hAnsi="Times New Roman"/>
        </w:rPr>
      </w:pPr>
      <w:r w:rsidRPr="007409A8">
        <w:rPr>
          <w:rFonts w:ascii="Times New Roman" w:hAnsi="Times New Roman"/>
        </w:rPr>
        <w:tab/>
        <w:t>a) údaje o zhotoviteli, o poddodavatelích zhotovitele a objednateli,</w:t>
      </w:r>
    </w:p>
    <w:p w14:paraId="6CBDB046" w14:textId="77777777" w:rsidR="00FB3C9A" w:rsidRPr="007409A8" w:rsidRDefault="00FB3C9A" w:rsidP="00FB3C9A">
      <w:pPr>
        <w:spacing w:after="0"/>
        <w:rPr>
          <w:rFonts w:ascii="Times New Roman" w:hAnsi="Times New Roman"/>
        </w:rPr>
      </w:pPr>
      <w:r w:rsidRPr="007409A8">
        <w:rPr>
          <w:rFonts w:ascii="Times New Roman" w:hAnsi="Times New Roman"/>
        </w:rPr>
        <w:tab/>
        <w:t>b) stručný popis díla, které je předmětem předání a převzetí,</w:t>
      </w:r>
    </w:p>
    <w:p w14:paraId="44205CFF" w14:textId="77777777" w:rsidR="00FB3C9A" w:rsidRPr="007409A8" w:rsidRDefault="00FB3C9A" w:rsidP="00FB3C9A">
      <w:pPr>
        <w:spacing w:after="0"/>
        <w:rPr>
          <w:rFonts w:ascii="Times New Roman" w:hAnsi="Times New Roman"/>
        </w:rPr>
      </w:pPr>
      <w:r w:rsidRPr="007409A8">
        <w:rPr>
          <w:rFonts w:ascii="Times New Roman" w:hAnsi="Times New Roman"/>
        </w:rPr>
        <w:tab/>
        <w:t>c) zhodnocení jakosti provedeného díla,</w:t>
      </w:r>
    </w:p>
    <w:p w14:paraId="289C8E4F" w14:textId="77777777" w:rsidR="00FB3C9A" w:rsidRPr="007409A8" w:rsidRDefault="00FB3C9A" w:rsidP="00FB3C9A">
      <w:pPr>
        <w:spacing w:after="0"/>
        <w:rPr>
          <w:rFonts w:ascii="Times New Roman" w:hAnsi="Times New Roman"/>
        </w:rPr>
      </w:pPr>
      <w:r w:rsidRPr="007409A8">
        <w:rPr>
          <w:rFonts w:ascii="Times New Roman" w:hAnsi="Times New Roman"/>
        </w:rPr>
        <w:tab/>
        <w:t>d) dohodu o způsobu a termínu vyklizení staveniště,</w:t>
      </w:r>
    </w:p>
    <w:p w14:paraId="190C4737" w14:textId="77777777" w:rsidR="00FB3C9A" w:rsidRPr="007409A8" w:rsidRDefault="00FB3C9A" w:rsidP="00FB3C9A">
      <w:pPr>
        <w:spacing w:after="0"/>
        <w:rPr>
          <w:rFonts w:ascii="Times New Roman" w:hAnsi="Times New Roman"/>
        </w:rPr>
      </w:pPr>
      <w:r w:rsidRPr="007409A8">
        <w:rPr>
          <w:rFonts w:ascii="Times New Roman" w:hAnsi="Times New Roman"/>
        </w:rPr>
        <w:tab/>
        <w:t>e) seznam předaných dokladů a dokumentace,</w:t>
      </w:r>
    </w:p>
    <w:p w14:paraId="0714CCA5" w14:textId="77777777" w:rsidR="00FB3C9A" w:rsidRPr="007409A8" w:rsidRDefault="00FB3C9A" w:rsidP="00FB3C9A">
      <w:pPr>
        <w:spacing w:after="0"/>
        <w:rPr>
          <w:rFonts w:ascii="Times New Roman" w:hAnsi="Times New Roman"/>
        </w:rPr>
      </w:pPr>
      <w:r w:rsidRPr="007409A8">
        <w:rPr>
          <w:rFonts w:ascii="Times New Roman" w:hAnsi="Times New Roman"/>
        </w:rPr>
        <w:tab/>
        <w:t>f) seznam případných drobných vad s termínem jejich odstranění</w:t>
      </w:r>
    </w:p>
    <w:p w14:paraId="43FB8A3E" w14:textId="77777777" w:rsidR="00FB3C9A" w:rsidRPr="007409A8" w:rsidRDefault="00FB3C9A" w:rsidP="00FB3C9A">
      <w:pPr>
        <w:spacing w:after="0"/>
        <w:rPr>
          <w:rFonts w:ascii="Times New Roman" w:hAnsi="Times New Roman"/>
        </w:rPr>
      </w:pPr>
      <w:r w:rsidRPr="007409A8">
        <w:rPr>
          <w:rFonts w:ascii="Times New Roman" w:hAnsi="Times New Roman"/>
        </w:rPr>
        <w:tab/>
        <w:t>g) prohlášení objednatele, zda dílo přejímá,</w:t>
      </w:r>
    </w:p>
    <w:p w14:paraId="23F33E1F" w14:textId="77777777" w:rsidR="00FB3C9A" w:rsidRPr="007409A8" w:rsidRDefault="00FB3C9A" w:rsidP="00FB3C9A">
      <w:pPr>
        <w:spacing w:after="0"/>
        <w:ind w:firstLine="708"/>
        <w:rPr>
          <w:rFonts w:ascii="Times New Roman" w:hAnsi="Times New Roman"/>
        </w:rPr>
      </w:pPr>
      <w:r w:rsidRPr="007409A8">
        <w:rPr>
          <w:rFonts w:ascii="Times New Roman" w:hAnsi="Times New Roman"/>
        </w:rPr>
        <w:t>h) soupis nákladů na dílo,</w:t>
      </w:r>
    </w:p>
    <w:p w14:paraId="45A2FDAF" w14:textId="77777777" w:rsidR="00FB3C9A" w:rsidRPr="007409A8" w:rsidRDefault="00FB3C9A" w:rsidP="00FB3C9A">
      <w:pPr>
        <w:spacing w:after="0"/>
        <w:ind w:firstLine="708"/>
        <w:rPr>
          <w:rFonts w:ascii="Times New Roman" w:hAnsi="Times New Roman"/>
        </w:rPr>
      </w:pPr>
      <w:r w:rsidRPr="007409A8">
        <w:rPr>
          <w:rFonts w:ascii="Times New Roman" w:hAnsi="Times New Roman"/>
        </w:rPr>
        <w:t>ch) dohodu obsahující ujednání o termínu, od kterého začíná běžet záruční lhůta díla.</w:t>
      </w:r>
    </w:p>
    <w:p w14:paraId="18EAF4EC" w14:textId="77777777" w:rsidR="00FB3C9A" w:rsidRPr="007409A8" w:rsidRDefault="00FB3C9A" w:rsidP="00FB3C9A">
      <w:pPr>
        <w:spacing w:after="0"/>
        <w:rPr>
          <w:rFonts w:ascii="Times New Roman" w:hAnsi="Times New Roman"/>
        </w:rPr>
      </w:pPr>
    </w:p>
    <w:p w14:paraId="08C2CD1E" w14:textId="77777777" w:rsidR="00FB3C9A" w:rsidRPr="007409A8" w:rsidRDefault="00FB3C9A" w:rsidP="00FB3C9A">
      <w:pPr>
        <w:jc w:val="both"/>
        <w:rPr>
          <w:rFonts w:ascii="Times New Roman" w:hAnsi="Times New Roman"/>
        </w:rPr>
      </w:pPr>
      <w:r w:rsidRPr="007409A8">
        <w:rPr>
          <w:rFonts w:ascii="Times New Roman" w:hAnsi="Times New Roman"/>
        </w:rPr>
        <w:t xml:space="preserve">5. Objednatel převezme dokončené dílo, pouze je-li bez jakýchkoliv vad a nedodělků, příp. na něm váznou pouze ojedinělé drobné vady, které samy o sobě ani ve spojení s jinými nebrání užívání stavby funkčně nebo esteticky, ani její užívání podstatným způsobem neomezují.  </w:t>
      </w:r>
    </w:p>
    <w:p w14:paraId="3443A109" w14:textId="77777777" w:rsidR="00FB3C9A" w:rsidRPr="007409A8" w:rsidRDefault="00FB3C9A" w:rsidP="00FB3C9A">
      <w:pPr>
        <w:jc w:val="both"/>
        <w:rPr>
          <w:rFonts w:ascii="Times New Roman" w:hAnsi="Times New Roman"/>
        </w:rPr>
      </w:pPr>
      <w:r w:rsidRPr="007409A8">
        <w:rPr>
          <w:rFonts w:ascii="Times New Roman" w:hAnsi="Times New Roman"/>
        </w:rPr>
        <w:lastRenderedPageBreak/>
        <w:t>6. Pokud se při přejímacím řízení prokáže, že dílo není dokončeno nebo že není ve stavu schopném předání a převzetí, objednatel dílo nepřevezme a v zápise uvede důvody odmítnutí převzetí díla. Po odstranění nedostatků, pro které dílo nebylo převzato, zhotovitel vyzve objednatele k opakovanému přejímacímu řízení, přičemž je povinen uhradit objednateli veškeré náklady jemu vzniklé při neúspěšném přejímacím řízení.</w:t>
      </w:r>
    </w:p>
    <w:p w14:paraId="2185A565" w14:textId="77777777" w:rsidR="00FB3C9A" w:rsidRPr="007409A8" w:rsidRDefault="00FB3C9A" w:rsidP="00FB3C9A">
      <w:pPr>
        <w:rPr>
          <w:rFonts w:ascii="Times New Roman" w:hAnsi="Times New Roman"/>
        </w:rPr>
      </w:pPr>
    </w:p>
    <w:p w14:paraId="1F26E657" w14:textId="77777777" w:rsidR="00FB3C9A" w:rsidRPr="007409A8" w:rsidRDefault="00FB3C9A" w:rsidP="00FB3C9A">
      <w:pPr>
        <w:rPr>
          <w:rFonts w:ascii="Times New Roman" w:hAnsi="Times New Roman"/>
          <w:b/>
        </w:rPr>
      </w:pPr>
      <w:r w:rsidRPr="007409A8">
        <w:rPr>
          <w:rFonts w:ascii="Times New Roman" w:hAnsi="Times New Roman"/>
          <w:b/>
        </w:rPr>
        <w:t>Článek X.</w:t>
      </w:r>
    </w:p>
    <w:p w14:paraId="325F587F" w14:textId="77777777" w:rsidR="00FB3C9A" w:rsidRPr="007409A8" w:rsidRDefault="00FB3C9A" w:rsidP="00FB3C9A">
      <w:pPr>
        <w:rPr>
          <w:rFonts w:ascii="Times New Roman" w:hAnsi="Times New Roman"/>
          <w:u w:val="single"/>
        </w:rPr>
      </w:pPr>
      <w:r w:rsidRPr="007409A8">
        <w:rPr>
          <w:rFonts w:ascii="Times New Roman" w:hAnsi="Times New Roman"/>
          <w:u w:val="single"/>
        </w:rPr>
        <w:t>Odpovědnost za vady díla, záruční doba</w:t>
      </w:r>
    </w:p>
    <w:p w14:paraId="0ED2BF28" w14:textId="77777777" w:rsidR="00FB3C9A" w:rsidRPr="007409A8" w:rsidRDefault="00FB3C9A" w:rsidP="00FB3C9A">
      <w:pPr>
        <w:jc w:val="both"/>
        <w:rPr>
          <w:rFonts w:ascii="Times New Roman" w:hAnsi="Times New Roman"/>
        </w:rPr>
      </w:pPr>
      <w:r w:rsidRPr="007409A8">
        <w:rPr>
          <w:rFonts w:ascii="Times New Roman" w:hAnsi="Times New Roman"/>
        </w:rPr>
        <w:t>1. Zhotovitel odpovídá za vady, jež má dílo v době jeho předání a převzetí, a dále za vady díla zjištěné po dobu záruční lhůty, a to jestliže byly způsobeny porušením jeho povinností.</w:t>
      </w:r>
    </w:p>
    <w:p w14:paraId="45FC0BCA" w14:textId="77777777" w:rsidR="00FB3C9A" w:rsidRPr="007409A8" w:rsidRDefault="00FB3C9A" w:rsidP="00FB3C9A">
      <w:pPr>
        <w:jc w:val="both"/>
        <w:rPr>
          <w:rFonts w:ascii="Times New Roman" w:hAnsi="Times New Roman"/>
        </w:rPr>
      </w:pPr>
      <w:r w:rsidRPr="007409A8">
        <w:rPr>
          <w:rFonts w:ascii="Times New Roman" w:hAnsi="Times New Roman"/>
        </w:rPr>
        <w:t>2. Zhotovitel neodpovídá za vady díla, které byly způsobeny objednatelem, třetí osobou nebo vyšší mocí, případně běžným opotřebením.</w:t>
      </w:r>
    </w:p>
    <w:p w14:paraId="715D2F4E" w14:textId="77777777" w:rsidR="00FB3C9A" w:rsidRPr="007409A8" w:rsidRDefault="00FB3C9A" w:rsidP="00FB3C9A">
      <w:pPr>
        <w:jc w:val="both"/>
        <w:rPr>
          <w:rFonts w:ascii="Times New Roman" w:hAnsi="Times New Roman"/>
        </w:rPr>
      </w:pPr>
      <w:r w:rsidRPr="007409A8">
        <w:rPr>
          <w:rFonts w:ascii="Times New Roman" w:hAnsi="Times New Roman"/>
        </w:rPr>
        <w:t>3. Zhotovitel neodpovídá za vady díla, jestliže tyto vady byly způsobeny použitím podkladů předaných mu objednatelem nebo dodržením jeho nevhodných pokynů v případě, že zhotovitel ani při vynaložení odborné péče nevhodnost těchto podkladů nebo pokynů nemohl zjistit, nebo na tuto skutečnost písemně upozornil a objednatel na jejich použití či dodržení trval.</w:t>
      </w:r>
    </w:p>
    <w:p w14:paraId="1EECA4E5" w14:textId="77777777" w:rsidR="00FB3C9A" w:rsidRPr="007409A8" w:rsidRDefault="00FB3C9A" w:rsidP="00FB3C9A">
      <w:pPr>
        <w:rPr>
          <w:rFonts w:ascii="Times New Roman" w:hAnsi="Times New Roman"/>
        </w:rPr>
      </w:pPr>
      <w:r w:rsidRPr="007409A8">
        <w:rPr>
          <w:rFonts w:ascii="Times New Roman" w:hAnsi="Times New Roman"/>
        </w:rPr>
        <w:t xml:space="preserve">4. Záruční lhůta zhotovitele na kvalitu díla se sjednává v délce 60 měsíců. </w:t>
      </w:r>
    </w:p>
    <w:p w14:paraId="777EABD9" w14:textId="77777777" w:rsidR="00FB3C9A" w:rsidRPr="007409A8" w:rsidRDefault="00FB3C9A" w:rsidP="00FB3C9A">
      <w:pPr>
        <w:jc w:val="both"/>
        <w:rPr>
          <w:rFonts w:ascii="Times New Roman" w:hAnsi="Times New Roman"/>
        </w:rPr>
      </w:pPr>
      <w:r w:rsidRPr="007409A8">
        <w:rPr>
          <w:rFonts w:ascii="Times New Roman" w:hAnsi="Times New Roman"/>
        </w:rPr>
        <w:t>5. Běh záruční lhůty začíná dnem podpisu zápisu o předání a převzetí díla. V případě, že objednatel řádně nabídnuté dílo v rozporu se svými povinnostmi nepřevzal, začíná záruční doba běžet dnem, kdy měl objednatel povinnost dílo převzít.</w:t>
      </w:r>
    </w:p>
    <w:p w14:paraId="519388AF" w14:textId="77777777" w:rsidR="00FB3C9A" w:rsidRPr="007409A8" w:rsidRDefault="00FB3C9A" w:rsidP="00FB3C9A">
      <w:pPr>
        <w:jc w:val="both"/>
        <w:rPr>
          <w:rFonts w:ascii="Times New Roman" w:hAnsi="Times New Roman"/>
        </w:rPr>
      </w:pPr>
      <w:r w:rsidRPr="007409A8">
        <w:rPr>
          <w:rFonts w:ascii="Times New Roman" w:hAnsi="Times New Roman"/>
        </w:rPr>
        <w:t>6. Záruční lhůta neběží po dobu, po kterou objednatel nemohl předmět díla užívat pro vady díla, za které zhotovitel odpovídá.</w:t>
      </w:r>
    </w:p>
    <w:p w14:paraId="23EF8E4C" w14:textId="77777777" w:rsidR="00FB3C9A" w:rsidRPr="007409A8" w:rsidRDefault="00FB3C9A" w:rsidP="00FB3C9A">
      <w:pPr>
        <w:jc w:val="both"/>
        <w:rPr>
          <w:rFonts w:ascii="Times New Roman" w:hAnsi="Times New Roman"/>
        </w:rPr>
      </w:pPr>
      <w:r w:rsidRPr="007409A8">
        <w:rPr>
          <w:rFonts w:ascii="Times New Roman" w:hAnsi="Times New Roman"/>
        </w:rPr>
        <w:t>7. Pro ty části díla, které byly v důsledku oprávněné reklamace objednatele zhotovitelem opraveny, běží záruční lhůta opětovně ode dne provedení reklamační opravy, nejdéle však do doby uplynutí 12 měsíců od skončení záruky za celé dílo.</w:t>
      </w:r>
    </w:p>
    <w:p w14:paraId="3832C297" w14:textId="77777777" w:rsidR="00FB3C9A" w:rsidRPr="007409A8" w:rsidRDefault="00FB3C9A" w:rsidP="00FB3C9A">
      <w:pPr>
        <w:jc w:val="both"/>
        <w:rPr>
          <w:rFonts w:ascii="Times New Roman" w:hAnsi="Times New Roman"/>
        </w:rPr>
      </w:pPr>
      <w:r w:rsidRPr="007409A8">
        <w:rPr>
          <w:rFonts w:ascii="Times New Roman" w:hAnsi="Times New Roman"/>
        </w:rPr>
        <w:t>8. Objednatel je povinen vady díla písemně reklamovat u zhotovitele bez zbytečného odkladu po jejich zjištění. Reklamace se považuje za včas uplatněnou, byla-li nejpozději v poslední den záruční lhůty doručena zhotoviteli.</w:t>
      </w:r>
    </w:p>
    <w:p w14:paraId="0E5FF18D" w14:textId="77777777" w:rsidR="00FB3C9A" w:rsidRPr="007409A8" w:rsidRDefault="00FB3C9A" w:rsidP="00FB3C9A">
      <w:pPr>
        <w:jc w:val="both"/>
        <w:rPr>
          <w:rFonts w:ascii="Times New Roman" w:hAnsi="Times New Roman"/>
        </w:rPr>
      </w:pPr>
      <w:r w:rsidRPr="007409A8">
        <w:rPr>
          <w:rFonts w:ascii="Times New Roman" w:hAnsi="Times New Roman"/>
        </w:rPr>
        <w:t>9. V reklamaci musí být vady popsány a uvedeno, jak se projevují. Dále v reklamaci musí objednatel uvést, jakým způsobem požaduje sjednat nápravu. Objednatel je oprávněn požadovat buď odstranění vady opravou, je-li vada opravitelná, pokud opravitelná není, je oprávněn požadovat odstranění vady dodáním náhradního plnění, nebo přiměřenou slevu z ceny díla.</w:t>
      </w:r>
    </w:p>
    <w:p w14:paraId="11C267C5" w14:textId="77777777" w:rsidR="00FB3C9A" w:rsidRPr="007409A8" w:rsidRDefault="00FB3C9A" w:rsidP="00FB3C9A">
      <w:pPr>
        <w:jc w:val="both"/>
        <w:rPr>
          <w:rFonts w:ascii="Times New Roman" w:hAnsi="Times New Roman"/>
        </w:rPr>
      </w:pPr>
      <w:r w:rsidRPr="007409A8">
        <w:rPr>
          <w:rFonts w:ascii="Times New Roman" w:hAnsi="Times New Roman"/>
        </w:rPr>
        <w:t>10. Zhotovitel je povinen nejpozději do 10 dnů po obdržení reklamace písemně oznámit objednateli, kdy reklamaci obdržel, zda ji uznává, jakou lhůtu navrhuje k odstranění vad nebo z jakých důvodů reklamaci neuznává. Pokud tak neučiní, má se za to, že reklamaci uznává.</w:t>
      </w:r>
    </w:p>
    <w:p w14:paraId="6A13B739" w14:textId="77777777" w:rsidR="00FB3C9A" w:rsidRPr="007409A8" w:rsidRDefault="00FB3C9A" w:rsidP="00FB3C9A">
      <w:pPr>
        <w:jc w:val="both"/>
        <w:rPr>
          <w:rFonts w:ascii="Times New Roman" w:hAnsi="Times New Roman"/>
        </w:rPr>
      </w:pPr>
      <w:r w:rsidRPr="007409A8">
        <w:rPr>
          <w:rFonts w:ascii="Times New Roman" w:hAnsi="Times New Roman"/>
        </w:rPr>
        <w:t>11. Zhotovitel je povinen nastoupit neprodleně k odstranění oprávněně reklamované vady, nejpozději však do 15 dnů po obdržení reklamace, není-li dohodnuto jinak. Pokud tak neučiní, je povinen uhradit objednateli smluvní pokutu podle čl. XI. této smlouvy.</w:t>
      </w:r>
    </w:p>
    <w:p w14:paraId="1168EA90" w14:textId="77777777" w:rsidR="00FB3C9A" w:rsidRPr="007409A8" w:rsidRDefault="00FB3C9A" w:rsidP="00FB3C9A">
      <w:pPr>
        <w:jc w:val="both"/>
        <w:rPr>
          <w:rFonts w:ascii="Times New Roman" w:hAnsi="Times New Roman"/>
        </w:rPr>
      </w:pPr>
      <w:r w:rsidRPr="007409A8">
        <w:rPr>
          <w:rFonts w:ascii="Times New Roman" w:hAnsi="Times New Roman"/>
        </w:rPr>
        <w:lastRenderedPageBreak/>
        <w:t>12. Nenastoupí-li zhotovitel k odstranění reklamované vady do 15 dnů po obdržení reklamace nebo v dohodnutém termínu, je objednatel oprávněn pověřit odstraněním vady jinou odbornou právnickou nebo fyzickou osobu. Veškeré takto vzniklé náklady uhradí objednateli zhotovitel.</w:t>
      </w:r>
    </w:p>
    <w:p w14:paraId="00FB5C86" w14:textId="77777777" w:rsidR="00FB3C9A" w:rsidRPr="007409A8" w:rsidRDefault="00FB3C9A" w:rsidP="00FB3C9A">
      <w:pPr>
        <w:jc w:val="both"/>
        <w:rPr>
          <w:rFonts w:ascii="Times New Roman" w:hAnsi="Times New Roman"/>
        </w:rPr>
      </w:pPr>
      <w:r w:rsidRPr="007409A8">
        <w:rPr>
          <w:rFonts w:ascii="Times New Roman" w:hAnsi="Times New Roman"/>
        </w:rPr>
        <w:t>13. Objednatel je povinen umožnit pracovníkům zhotovitele přístup do prostor nezbytných pro odstranění vad a vytvořit podmínky pro jejich odstranění. Pokud tak neučiní, není zhotovitel v prodlení s termínem nastoupení k odstranění vady, ani s dohodnutým termínem pro odstranění vady.</w:t>
      </w:r>
    </w:p>
    <w:p w14:paraId="46193BB9" w14:textId="77777777" w:rsidR="00FB3C9A" w:rsidRPr="007409A8" w:rsidRDefault="00FB3C9A" w:rsidP="00FB3C9A">
      <w:pPr>
        <w:jc w:val="both"/>
        <w:rPr>
          <w:rFonts w:ascii="Times New Roman" w:hAnsi="Times New Roman"/>
        </w:rPr>
      </w:pPr>
      <w:r w:rsidRPr="007409A8">
        <w:rPr>
          <w:rFonts w:ascii="Times New Roman" w:hAnsi="Times New Roman"/>
        </w:rPr>
        <w:t>14. O odstranění reklamované vady sepíší smluvní strany protokol, ve kterém objednatel potvrdí odstranění vady, nebo uvede důvody, pro které odmítá opravu převzít.</w:t>
      </w:r>
    </w:p>
    <w:p w14:paraId="51150724" w14:textId="77777777" w:rsidR="00FB3C9A" w:rsidRPr="007409A8" w:rsidRDefault="00FB3C9A" w:rsidP="00FB3C9A">
      <w:pPr>
        <w:jc w:val="both"/>
        <w:rPr>
          <w:rFonts w:ascii="Times New Roman" w:hAnsi="Times New Roman"/>
        </w:rPr>
      </w:pPr>
      <w:r w:rsidRPr="007409A8">
        <w:rPr>
          <w:rFonts w:ascii="Times New Roman" w:hAnsi="Times New Roman"/>
        </w:rPr>
        <w:t xml:space="preserve"> </w:t>
      </w:r>
    </w:p>
    <w:p w14:paraId="2EBFDAB4" w14:textId="77777777" w:rsidR="00FB3C9A" w:rsidRPr="007409A8" w:rsidRDefault="00FB3C9A" w:rsidP="00FB3C9A">
      <w:pPr>
        <w:jc w:val="both"/>
        <w:rPr>
          <w:rFonts w:ascii="Times New Roman" w:hAnsi="Times New Roman"/>
          <w:b/>
        </w:rPr>
      </w:pPr>
      <w:r w:rsidRPr="007409A8">
        <w:rPr>
          <w:rFonts w:ascii="Times New Roman" w:hAnsi="Times New Roman"/>
          <w:b/>
        </w:rPr>
        <w:t>Článek XI.</w:t>
      </w:r>
    </w:p>
    <w:p w14:paraId="1135F114" w14:textId="77777777" w:rsidR="00FB3C9A" w:rsidRPr="007409A8" w:rsidRDefault="00FB3C9A" w:rsidP="00FB3C9A">
      <w:pPr>
        <w:rPr>
          <w:rFonts w:ascii="Times New Roman" w:hAnsi="Times New Roman"/>
          <w:u w:val="single"/>
        </w:rPr>
      </w:pPr>
      <w:r w:rsidRPr="007409A8">
        <w:rPr>
          <w:rFonts w:ascii="Times New Roman" w:hAnsi="Times New Roman"/>
          <w:u w:val="single"/>
        </w:rPr>
        <w:t>Smluvní pokuty</w:t>
      </w:r>
    </w:p>
    <w:p w14:paraId="5D6E3CE5" w14:textId="77777777" w:rsidR="00FB3C9A" w:rsidRPr="007409A8" w:rsidRDefault="00FB3C9A" w:rsidP="00FB3C9A">
      <w:pPr>
        <w:jc w:val="both"/>
        <w:rPr>
          <w:rFonts w:ascii="Times New Roman" w:hAnsi="Times New Roman"/>
        </w:rPr>
      </w:pPr>
      <w:r w:rsidRPr="007409A8">
        <w:rPr>
          <w:rFonts w:ascii="Times New Roman" w:hAnsi="Times New Roman"/>
        </w:rPr>
        <w:t>1. V případě prodlení zhotovitele se splněním termínu dokončení díla sjednaného v čl. IV. odst. 1 této smlouvy zaplatí objednateli smluvní pokutu ve výši 0,1 % z ceny díla (bez DPH) za každý den prodlení. Zhotovitel však není v prodlení v případě, že k němu došlo z důvodů okolností na straně objednatele, nebo při působení vyšší moci.</w:t>
      </w:r>
    </w:p>
    <w:p w14:paraId="6922F29C" w14:textId="77777777" w:rsidR="00FB3C9A" w:rsidRPr="007409A8" w:rsidRDefault="00FB3C9A" w:rsidP="00FB3C9A">
      <w:pPr>
        <w:jc w:val="both"/>
        <w:rPr>
          <w:rFonts w:ascii="Times New Roman" w:hAnsi="Times New Roman"/>
        </w:rPr>
      </w:pPr>
      <w:r w:rsidRPr="007409A8">
        <w:rPr>
          <w:rFonts w:ascii="Times New Roman" w:hAnsi="Times New Roman"/>
        </w:rPr>
        <w:t xml:space="preserve"> 2. Neodstraní-li zhotovitel ve sjednaném termínu vadu ze zápisu z přejímacího řízení dokončeného díla, zaplatí objednateli smluvní pokutu ve výši 1 000,- Kč za každou reklamovanou vadu, u níž je v prodlení, a za každý den prodlení.</w:t>
      </w:r>
    </w:p>
    <w:p w14:paraId="7CC22734" w14:textId="77777777" w:rsidR="00FB3C9A" w:rsidRPr="007409A8" w:rsidRDefault="00FB3C9A" w:rsidP="00FB3C9A">
      <w:pPr>
        <w:jc w:val="both"/>
        <w:rPr>
          <w:rFonts w:ascii="Times New Roman" w:hAnsi="Times New Roman"/>
        </w:rPr>
      </w:pPr>
      <w:r w:rsidRPr="007409A8">
        <w:rPr>
          <w:rFonts w:ascii="Times New Roman" w:hAnsi="Times New Roman"/>
        </w:rPr>
        <w:t>3. Neodstraní-li zhotovitel ve sjednaném termínu vadu reklamovanou v záruční době, zaplatí objednateli smluvní pokutu ve výši 1 000,- Kč za každou reklamovanou vadu, u níž je v prodlení, a za každý den prodlení.</w:t>
      </w:r>
    </w:p>
    <w:p w14:paraId="3F67029B" w14:textId="77777777" w:rsidR="00FB3C9A" w:rsidRPr="007409A8" w:rsidRDefault="00FB3C9A" w:rsidP="00FB3C9A">
      <w:pPr>
        <w:jc w:val="both"/>
        <w:rPr>
          <w:rFonts w:ascii="Times New Roman" w:hAnsi="Times New Roman"/>
        </w:rPr>
      </w:pPr>
      <w:r w:rsidRPr="007409A8">
        <w:rPr>
          <w:rFonts w:ascii="Times New Roman" w:hAnsi="Times New Roman"/>
        </w:rPr>
        <w:t>4. Pokud zhotovitel nenastoupí k odstranění reklamované vady v termínu podle čl. X. odst. 11 nebo v termínu jinak dohodnutém, uhradí objednateli smluvní pokutu ve výši 1 000,- Kč za každý den, o který nastoupí později.</w:t>
      </w:r>
    </w:p>
    <w:p w14:paraId="6DDBD2F1" w14:textId="77777777" w:rsidR="00FB3C9A" w:rsidRPr="007409A8" w:rsidRDefault="00FB3C9A" w:rsidP="00FB3C9A">
      <w:pPr>
        <w:jc w:val="both"/>
        <w:rPr>
          <w:rFonts w:ascii="Times New Roman" w:hAnsi="Times New Roman"/>
        </w:rPr>
      </w:pPr>
      <w:r w:rsidRPr="007409A8">
        <w:rPr>
          <w:rFonts w:ascii="Times New Roman" w:hAnsi="Times New Roman"/>
        </w:rPr>
        <w:t>5. Pokud zhotovitel nevyklidí staveniště ve sjednaném termínu, a není-li sjednán, pak ve lhůtě do 15 dnů od termínu předání a převzetí díla, je povinen zaplatit objednateli smluvní pokutu ve výši 2 000,- Kč za každý započatý den prodlení.</w:t>
      </w:r>
    </w:p>
    <w:p w14:paraId="25385134" w14:textId="77777777" w:rsidR="00FB3C9A" w:rsidRPr="007409A8" w:rsidRDefault="00FB3C9A" w:rsidP="00FB3C9A">
      <w:pPr>
        <w:jc w:val="both"/>
        <w:rPr>
          <w:rFonts w:ascii="Times New Roman" w:hAnsi="Times New Roman"/>
        </w:rPr>
      </w:pPr>
      <w:r w:rsidRPr="007409A8">
        <w:rPr>
          <w:rFonts w:ascii="Times New Roman" w:hAnsi="Times New Roman"/>
        </w:rPr>
        <w:t xml:space="preserve">6. V případě prodlení objednatele se zaplacením faktury, u níž byly fakturované práce odsouhlaseny   v souladu s ustanovením čl. VI  odst.2, je zhotovitel oprávněn požadovat po objednateli za každý den prodlení smluvní pokutu ve výši 0,1% z částky, s níž je objednatel v prodlení.   </w:t>
      </w:r>
    </w:p>
    <w:p w14:paraId="7C8FEFDC" w14:textId="77777777" w:rsidR="00FB3C9A" w:rsidRPr="007409A8" w:rsidRDefault="00FB3C9A" w:rsidP="00FB3C9A">
      <w:pPr>
        <w:jc w:val="both"/>
        <w:rPr>
          <w:rFonts w:ascii="Times New Roman" w:hAnsi="Times New Roman"/>
        </w:rPr>
      </w:pPr>
      <w:r w:rsidRPr="007409A8">
        <w:rPr>
          <w:rFonts w:ascii="Times New Roman" w:hAnsi="Times New Roman"/>
        </w:rPr>
        <w:t>7. Smluvní pokutu vyúčtuje oprávněná strana straně povinné písemnou formou. Ve vyúčtování musí být uvedeno porušení povinnosti strany povinné, ustanovení smlouvy, které k vyúčtování smluvní pokuty opravňuje, a způsob výpočtu celkové výše smluvní pokuty.</w:t>
      </w:r>
    </w:p>
    <w:p w14:paraId="38F1BF10" w14:textId="77777777" w:rsidR="00FB3C9A" w:rsidRPr="007409A8" w:rsidRDefault="00FB3C9A" w:rsidP="00FB3C9A">
      <w:pPr>
        <w:jc w:val="both"/>
        <w:rPr>
          <w:rFonts w:ascii="Times New Roman" w:hAnsi="Times New Roman"/>
        </w:rPr>
      </w:pPr>
      <w:r w:rsidRPr="007409A8">
        <w:rPr>
          <w:rFonts w:ascii="Times New Roman" w:hAnsi="Times New Roman"/>
        </w:rPr>
        <w:t>8. Strana povinná uhradí straně oprávněné vyúčtovanou smluvní pokutu nejpozději do 30 dnů od dne obdržení příslušného vyúčtování.</w:t>
      </w:r>
    </w:p>
    <w:p w14:paraId="2D3B9145" w14:textId="77777777" w:rsidR="00FB3C9A" w:rsidRPr="007409A8" w:rsidRDefault="00FB3C9A" w:rsidP="00FB3C9A">
      <w:pPr>
        <w:jc w:val="both"/>
        <w:rPr>
          <w:rFonts w:ascii="Times New Roman" w:hAnsi="Times New Roman"/>
        </w:rPr>
      </w:pPr>
      <w:r w:rsidRPr="007409A8">
        <w:rPr>
          <w:rFonts w:ascii="Times New Roman" w:hAnsi="Times New Roman"/>
        </w:rPr>
        <w:t xml:space="preserve">9. V případě porušení předpisů 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w:t>
      </w:r>
      <w:r w:rsidRPr="007409A8">
        <w:rPr>
          <w:rFonts w:ascii="Times New Roman" w:hAnsi="Times New Roman"/>
        </w:rPr>
        <w:lastRenderedPageBreak/>
        <w:t>kteroukoliv z osob vyskytujících se na staveništi je zhotovitel povinen zaplatit objednateli smluvní pokutu ve výši 2.000,- Kč za každý opakovaný případ.</w:t>
      </w:r>
    </w:p>
    <w:p w14:paraId="6140D057" w14:textId="77777777" w:rsidR="00FB3C9A" w:rsidRPr="007409A8" w:rsidRDefault="00FB3C9A" w:rsidP="00FB3C9A">
      <w:pPr>
        <w:jc w:val="both"/>
        <w:rPr>
          <w:rFonts w:ascii="Times New Roman" w:hAnsi="Times New Roman"/>
        </w:rPr>
      </w:pPr>
      <w:r w:rsidRPr="007409A8">
        <w:rPr>
          <w:rFonts w:ascii="Times New Roman" w:hAnsi="Times New Roman"/>
        </w:rPr>
        <w:t>10. Zaplacením smluvní pokuty není dotčeno právo oprávněné strany na náhradu škody způsobené jí porušením povinnosti povinnou stranou, na niž se smluvní pokuta vztahuje, a to ve výši přesahující smluvní pokutu.</w:t>
      </w:r>
    </w:p>
    <w:p w14:paraId="0E85965D" w14:textId="77777777" w:rsidR="00FB3C9A" w:rsidRPr="007409A8" w:rsidRDefault="00FB3C9A" w:rsidP="00FB3C9A">
      <w:pPr>
        <w:jc w:val="both"/>
        <w:rPr>
          <w:rFonts w:ascii="Times New Roman" w:hAnsi="Times New Roman"/>
        </w:rPr>
      </w:pPr>
    </w:p>
    <w:p w14:paraId="35E631D2" w14:textId="77777777" w:rsidR="00FB3C9A" w:rsidRPr="007409A8" w:rsidRDefault="00FB3C9A" w:rsidP="00FB3C9A">
      <w:pPr>
        <w:rPr>
          <w:rFonts w:ascii="Times New Roman" w:hAnsi="Times New Roman"/>
          <w:b/>
        </w:rPr>
      </w:pPr>
      <w:r w:rsidRPr="007409A8">
        <w:rPr>
          <w:rFonts w:ascii="Times New Roman" w:hAnsi="Times New Roman"/>
          <w:b/>
        </w:rPr>
        <w:t>Článek XII.</w:t>
      </w:r>
    </w:p>
    <w:p w14:paraId="5B121C6E" w14:textId="77777777" w:rsidR="00FB3C9A" w:rsidRPr="007409A8" w:rsidRDefault="00FB3C9A" w:rsidP="00FB3C9A">
      <w:pPr>
        <w:rPr>
          <w:rFonts w:ascii="Times New Roman" w:hAnsi="Times New Roman"/>
          <w:u w:val="single"/>
        </w:rPr>
      </w:pPr>
      <w:r w:rsidRPr="007409A8">
        <w:rPr>
          <w:rFonts w:ascii="Times New Roman" w:hAnsi="Times New Roman"/>
          <w:u w:val="single"/>
        </w:rPr>
        <w:t>Vyšší moc</w:t>
      </w:r>
    </w:p>
    <w:p w14:paraId="60D98B50" w14:textId="77777777" w:rsidR="00FB3C9A" w:rsidRPr="007409A8" w:rsidRDefault="00FB3C9A" w:rsidP="00FB3C9A">
      <w:pPr>
        <w:jc w:val="both"/>
        <w:rPr>
          <w:rFonts w:ascii="Times New Roman" w:hAnsi="Times New Roman"/>
        </w:rPr>
      </w:pPr>
      <w:r w:rsidRPr="007409A8">
        <w:rPr>
          <w:rFonts w:ascii="Times New Roman" w:hAnsi="Times New Roman"/>
        </w:rPr>
        <w:t>1. Vyšší mocí se rozumí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14C276B9" w14:textId="77777777" w:rsidR="00FB3C9A" w:rsidRPr="007409A8" w:rsidRDefault="00FB3C9A" w:rsidP="00FB3C9A">
      <w:pPr>
        <w:jc w:val="both"/>
        <w:rPr>
          <w:rFonts w:ascii="Times New Roman" w:hAnsi="Times New Roman"/>
        </w:rPr>
      </w:pPr>
      <w:r w:rsidRPr="007409A8">
        <w:rPr>
          <w:rFonts w:ascii="Times New Roman" w:hAnsi="Times New Roman"/>
        </w:rPr>
        <w:t>2. Pokud se provedení předmětu díla nebo jeho částí za sjednaných podmínek stane z důsledků vzniku či působení vyšší moci nemožným, nebo tyto okolnosti plnění ztíží či jinak negativně ovlivní, strana, která se důvodů vyšší moci dovolává, vyzve druhou stranu ke změně smlouvy, nebo má za podmínek, uvedených v dalších odstavcích, právo od smlouvy odstoupit.</w:t>
      </w:r>
    </w:p>
    <w:p w14:paraId="035157F3" w14:textId="77777777" w:rsidR="00FB3C9A" w:rsidRPr="007409A8" w:rsidRDefault="00FB3C9A" w:rsidP="00FB3C9A">
      <w:pPr>
        <w:jc w:val="both"/>
        <w:rPr>
          <w:rFonts w:ascii="Times New Roman" w:hAnsi="Times New Roman"/>
        </w:rPr>
      </w:pPr>
      <w:r w:rsidRPr="007409A8">
        <w:rPr>
          <w:rFonts w:ascii="Times New Roman" w:hAnsi="Times New Roman"/>
        </w:rPr>
        <w:t>3. Pokud nedojde k dohodě o změně smlouvy, má strana, která se důvodně odvolala na vyšší moc, právo odstoupit od smlouvy. Účinnost odstoupení nastává v tomto případě dnem doručení oznámení o odstoupení druhé smluvní straně.</w:t>
      </w:r>
    </w:p>
    <w:p w14:paraId="62A7B65B" w14:textId="77777777" w:rsidR="00FB3C9A" w:rsidRPr="007409A8" w:rsidRDefault="00FB3C9A" w:rsidP="00FB3C9A">
      <w:pPr>
        <w:jc w:val="both"/>
        <w:rPr>
          <w:rFonts w:ascii="Times New Roman" w:hAnsi="Times New Roman"/>
        </w:rPr>
      </w:pPr>
      <w:r w:rsidRPr="007409A8">
        <w:rPr>
          <w:rFonts w:ascii="Times New Roman" w:hAnsi="Times New Roman"/>
        </w:rPr>
        <w:t xml:space="preserve"> 4. Zhotovitel se nemůže odvolávat na vyšší moc, pokud její účinky nastaly v době, ve které je zhotovitel v prodlení.</w:t>
      </w:r>
    </w:p>
    <w:p w14:paraId="570B99ED" w14:textId="77777777" w:rsidR="00FB3C9A" w:rsidRDefault="00FB3C9A" w:rsidP="00FB3C9A">
      <w:pPr>
        <w:jc w:val="both"/>
        <w:rPr>
          <w:rFonts w:ascii="Times New Roman" w:hAnsi="Times New Roman"/>
        </w:rPr>
      </w:pPr>
      <w:r w:rsidRPr="007409A8">
        <w:rPr>
          <w:rFonts w:ascii="Times New Roman" w:hAnsi="Times New Roman"/>
        </w:rPr>
        <w:t>5. Důsledky z působení vyšší moci může každá smluvní strana uplatnit nejpozději do 30 dnů po zjištění vzniku vyšší moci.</w:t>
      </w:r>
    </w:p>
    <w:p w14:paraId="518EB919" w14:textId="77777777" w:rsidR="00BB21E2" w:rsidRPr="007409A8" w:rsidRDefault="00BB21E2" w:rsidP="00FB3C9A">
      <w:pPr>
        <w:jc w:val="both"/>
        <w:rPr>
          <w:rFonts w:ascii="Times New Roman" w:hAnsi="Times New Roman"/>
        </w:rPr>
      </w:pPr>
    </w:p>
    <w:p w14:paraId="731CF3E8" w14:textId="77777777" w:rsidR="00FB3C9A" w:rsidRPr="007409A8" w:rsidRDefault="00FB3C9A" w:rsidP="00FB3C9A">
      <w:pPr>
        <w:rPr>
          <w:rFonts w:ascii="Times New Roman" w:hAnsi="Times New Roman"/>
          <w:b/>
        </w:rPr>
      </w:pPr>
      <w:r w:rsidRPr="007409A8">
        <w:rPr>
          <w:rFonts w:ascii="Times New Roman" w:hAnsi="Times New Roman"/>
          <w:b/>
        </w:rPr>
        <w:t>Článek XIII.</w:t>
      </w:r>
    </w:p>
    <w:p w14:paraId="38C6112E" w14:textId="77777777" w:rsidR="00FB3C9A" w:rsidRPr="007409A8" w:rsidRDefault="00FB3C9A" w:rsidP="00FB3C9A">
      <w:pPr>
        <w:rPr>
          <w:rFonts w:ascii="Times New Roman" w:hAnsi="Times New Roman"/>
          <w:u w:val="single"/>
        </w:rPr>
      </w:pPr>
      <w:r w:rsidRPr="007409A8">
        <w:rPr>
          <w:rFonts w:ascii="Times New Roman" w:hAnsi="Times New Roman"/>
          <w:u w:val="single"/>
        </w:rPr>
        <w:t>Odstoupení od smlouvy</w:t>
      </w:r>
    </w:p>
    <w:p w14:paraId="218DDBF8" w14:textId="77777777" w:rsidR="00FB3C9A" w:rsidRPr="007409A8" w:rsidRDefault="00FB3C9A" w:rsidP="00FB3C9A">
      <w:pPr>
        <w:jc w:val="both"/>
        <w:rPr>
          <w:rFonts w:ascii="Times New Roman" w:hAnsi="Times New Roman"/>
        </w:rPr>
      </w:pPr>
      <w:r w:rsidRPr="007409A8">
        <w:rPr>
          <w:rFonts w:ascii="Times New Roman" w:hAnsi="Times New Roman"/>
        </w:rPr>
        <w:t xml:space="preserve"> 1. Nastanou-li u některé ze stran skutečnosti bránící řádnému plnění této smlouvy, je povinna to bez zbytečného odkladu oznámit druhé straně a vyvolat jednání oprávněných zástupců smluvních stran.</w:t>
      </w:r>
    </w:p>
    <w:p w14:paraId="5A3C6CCB" w14:textId="77777777" w:rsidR="00FB3C9A" w:rsidRPr="007409A8" w:rsidRDefault="00FB3C9A" w:rsidP="00FB3C9A">
      <w:pPr>
        <w:jc w:val="both"/>
        <w:rPr>
          <w:rFonts w:ascii="Times New Roman" w:hAnsi="Times New Roman"/>
        </w:rPr>
      </w:pPr>
      <w:r w:rsidRPr="007409A8">
        <w:rPr>
          <w:rFonts w:ascii="Times New Roman" w:hAnsi="Times New Roman"/>
        </w:rPr>
        <w:t>2. Smluvní strany se dohodly, že od smlouvy lze odstoupit v těchto případech podstatného porušení smlouvy:</w:t>
      </w:r>
    </w:p>
    <w:p w14:paraId="5B268E52" w14:textId="77777777" w:rsidR="00FB3C9A" w:rsidRPr="007409A8" w:rsidRDefault="00FB3C9A" w:rsidP="00FB3C9A">
      <w:pPr>
        <w:jc w:val="both"/>
        <w:rPr>
          <w:rFonts w:ascii="Times New Roman" w:hAnsi="Times New Roman"/>
        </w:rPr>
      </w:pPr>
      <w:r w:rsidRPr="007409A8">
        <w:rPr>
          <w:rFonts w:ascii="Times New Roman" w:hAnsi="Times New Roman"/>
        </w:rPr>
        <w:t>a) prodlení zhotovitele s dokončením díla z důvodů ležících na jeho straně delší než 30 dnů,</w:t>
      </w:r>
    </w:p>
    <w:p w14:paraId="712ED32D" w14:textId="77777777" w:rsidR="00FB3C9A" w:rsidRPr="007409A8" w:rsidRDefault="00FB3C9A" w:rsidP="00FB3C9A">
      <w:pPr>
        <w:jc w:val="both"/>
        <w:rPr>
          <w:rFonts w:ascii="Times New Roman" w:hAnsi="Times New Roman"/>
        </w:rPr>
      </w:pPr>
      <w:r w:rsidRPr="007409A8">
        <w:rPr>
          <w:rFonts w:ascii="Times New Roman" w:hAnsi="Times New Roman"/>
        </w:rPr>
        <w:t>b) nepředložení dokladů zhotovitele o pojištění odpovědnosti za škodu objednateli ani v dodatečné přiměřené lhůtě,</w:t>
      </w:r>
    </w:p>
    <w:p w14:paraId="2C685B10" w14:textId="77777777" w:rsidR="00FB3C9A" w:rsidRPr="007409A8" w:rsidRDefault="00FB3C9A" w:rsidP="00FB3C9A">
      <w:pPr>
        <w:jc w:val="both"/>
        <w:rPr>
          <w:rFonts w:ascii="Times New Roman" w:hAnsi="Times New Roman"/>
        </w:rPr>
      </w:pPr>
      <w:r w:rsidRPr="007409A8">
        <w:rPr>
          <w:rFonts w:ascii="Times New Roman" w:hAnsi="Times New Roman"/>
        </w:rPr>
        <w:t>c) pokud zhotovitel provádí dílo v rozporu s povinnostmi vyplývajícími ze smlouvy nebo z obecně závazných předpisů, objednatel sjednání nápravy podle čl. VIII. odst. 11 této smlouvy požadoval a zhotovitel ani v dodatečné přiměřené lhůtě neodstranil nedostatky vzniklé tímto vadným prováděním, nebo po uplynutí této lhůty nepřestal dílo provádět nevhodným způsobem.</w:t>
      </w:r>
    </w:p>
    <w:p w14:paraId="5A4B4A79" w14:textId="77777777" w:rsidR="007A5E79" w:rsidRPr="007409A8" w:rsidRDefault="007A5E79" w:rsidP="007A5E79">
      <w:pPr>
        <w:spacing w:after="0"/>
        <w:jc w:val="both"/>
        <w:rPr>
          <w:rFonts w:ascii="Times New Roman" w:hAnsi="Times New Roman"/>
        </w:rPr>
      </w:pPr>
      <w:r w:rsidRPr="007409A8">
        <w:rPr>
          <w:rFonts w:ascii="Times New Roman" w:hAnsi="Times New Roman"/>
        </w:rPr>
        <w:lastRenderedPageBreak/>
        <w:t xml:space="preserve">3. Oprávněná smluvní strana je povinna své odstoupení písemně oznámit druhé smluvní straně bez zbytečného odkladu poté, co se o porušení příslušné smluvní povinnosti dozvěděla. V oznámení o </w:t>
      </w:r>
    </w:p>
    <w:p w14:paraId="1574FC5F" w14:textId="6F094CEA" w:rsidR="007A5E79" w:rsidRPr="007409A8" w:rsidRDefault="007A5E79" w:rsidP="007A5E79">
      <w:pPr>
        <w:spacing w:after="0"/>
        <w:jc w:val="both"/>
        <w:rPr>
          <w:rFonts w:ascii="Times New Roman" w:hAnsi="Times New Roman"/>
        </w:rPr>
      </w:pPr>
      <w:r w:rsidRPr="007409A8">
        <w:rPr>
          <w:rFonts w:ascii="Times New Roman" w:hAnsi="Times New Roman"/>
        </w:rPr>
        <w:t>odstoupení od smlouvy musí být uveden důvod, pro který strana od smlouvy odstupuje s výslovným odvoláním na příslušné ustanovení smlouvy, které ji k takovému kroku opravňuje. Bez těchto náležitostí je odstoupení neplatné.</w:t>
      </w:r>
    </w:p>
    <w:p w14:paraId="52D8A544" w14:textId="77777777" w:rsidR="007A5E79" w:rsidRPr="007409A8" w:rsidRDefault="007A5E79" w:rsidP="007A5E79">
      <w:pPr>
        <w:spacing w:after="0"/>
        <w:jc w:val="both"/>
        <w:rPr>
          <w:rFonts w:ascii="Times New Roman" w:hAnsi="Times New Roman"/>
        </w:rPr>
      </w:pPr>
    </w:p>
    <w:p w14:paraId="334EECDC" w14:textId="77777777" w:rsidR="00FB3C9A" w:rsidRPr="007409A8" w:rsidRDefault="00FB3C9A" w:rsidP="00FB3C9A">
      <w:pPr>
        <w:jc w:val="both"/>
        <w:rPr>
          <w:rFonts w:ascii="Times New Roman" w:hAnsi="Times New Roman"/>
        </w:rPr>
      </w:pPr>
      <w:r w:rsidRPr="007409A8">
        <w:rPr>
          <w:rFonts w:ascii="Times New Roman" w:hAnsi="Times New Roman"/>
        </w:rPr>
        <w:t>4. Smlouva zaniká dnem doručení oznámení o odstoupení druhé smluvní straně.</w:t>
      </w:r>
    </w:p>
    <w:p w14:paraId="75E17A6D" w14:textId="77777777" w:rsidR="00FB3C9A" w:rsidRPr="007409A8" w:rsidRDefault="00FB3C9A" w:rsidP="00FB3C9A">
      <w:pPr>
        <w:jc w:val="both"/>
        <w:rPr>
          <w:rFonts w:ascii="Times New Roman" w:hAnsi="Times New Roman"/>
        </w:rPr>
      </w:pPr>
      <w:r w:rsidRPr="007409A8">
        <w:rPr>
          <w:rFonts w:ascii="Times New Roman" w:hAnsi="Times New Roman"/>
        </w:rPr>
        <w:t>5. Odstoupí-li objednatel od smlouvy na základě ujednání z ní vyplývajících, sjednávají se povinnosti smluvních stran takto:</w:t>
      </w:r>
    </w:p>
    <w:p w14:paraId="6622A4E0" w14:textId="77777777" w:rsidR="00FB3C9A" w:rsidRPr="007409A8" w:rsidRDefault="00FB3C9A" w:rsidP="00FB3C9A">
      <w:pPr>
        <w:spacing w:after="0"/>
        <w:jc w:val="both"/>
        <w:rPr>
          <w:rFonts w:ascii="Times New Roman" w:hAnsi="Times New Roman"/>
        </w:rPr>
      </w:pPr>
      <w:r w:rsidRPr="007409A8">
        <w:rPr>
          <w:rFonts w:ascii="Times New Roman" w:hAnsi="Times New Roman"/>
        </w:rPr>
        <w:t>a) objednatel ve lhůtě dohodnuté se zhotovitelem převezme zpět staveniště,</w:t>
      </w:r>
    </w:p>
    <w:p w14:paraId="5A1C1A30" w14:textId="77777777" w:rsidR="00FB3C9A" w:rsidRPr="007409A8" w:rsidRDefault="00FB3C9A" w:rsidP="00FB3C9A">
      <w:pPr>
        <w:spacing w:after="0"/>
        <w:jc w:val="both"/>
        <w:rPr>
          <w:rFonts w:ascii="Times New Roman" w:hAnsi="Times New Roman"/>
        </w:rPr>
      </w:pPr>
      <w:r w:rsidRPr="007409A8">
        <w:rPr>
          <w:rFonts w:ascii="Times New Roman" w:hAnsi="Times New Roman"/>
        </w:rPr>
        <w:t>b) objednatel umožní přístup zhotoviteli na staveniště, aby mohl provést veškeré potřebné náležitosti v souvislosti s ukončením prací,</w:t>
      </w:r>
    </w:p>
    <w:p w14:paraId="03258419" w14:textId="77777777" w:rsidR="00FB3C9A" w:rsidRPr="007409A8" w:rsidRDefault="00FB3C9A" w:rsidP="00FB3C9A">
      <w:pPr>
        <w:spacing w:after="0"/>
        <w:jc w:val="both"/>
        <w:rPr>
          <w:rFonts w:ascii="Times New Roman" w:hAnsi="Times New Roman"/>
        </w:rPr>
      </w:pPr>
      <w:r w:rsidRPr="007409A8">
        <w:rPr>
          <w:rFonts w:ascii="Times New Roman" w:hAnsi="Times New Roman"/>
        </w:rPr>
        <w:t>c) zhotovitel do 15 dnů od data odstoupení od smlouvy vyhotoví soupis všech provedených prací a uskutečněných dodávek a služeb, oceněný podle způsobu, kterým byla stanovena cena díla,</w:t>
      </w:r>
    </w:p>
    <w:p w14:paraId="514972B2" w14:textId="77777777" w:rsidR="00FB3C9A" w:rsidRPr="007409A8" w:rsidRDefault="00FB3C9A" w:rsidP="00FB3C9A">
      <w:pPr>
        <w:spacing w:after="0"/>
        <w:jc w:val="both"/>
        <w:rPr>
          <w:rFonts w:ascii="Times New Roman" w:hAnsi="Times New Roman"/>
        </w:rPr>
      </w:pPr>
      <w:r w:rsidRPr="007409A8">
        <w:rPr>
          <w:rFonts w:ascii="Times New Roman" w:hAnsi="Times New Roman"/>
        </w:rPr>
        <w:t>d) zhotovitel oceněný soupis provedených prací, dodávek a služeb předá objednateli k odsouhlasení,</w:t>
      </w:r>
    </w:p>
    <w:p w14:paraId="09C1F8AD" w14:textId="77777777" w:rsidR="00FB3C9A" w:rsidRPr="007409A8" w:rsidRDefault="00FB3C9A" w:rsidP="00FB3C9A">
      <w:pPr>
        <w:spacing w:after="0"/>
        <w:jc w:val="both"/>
        <w:rPr>
          <w:rFonts w:ascii="Times New Roman" w:hAnsi="Times New Roman"/>
        </w:rPr>
      </w:pPr>
      <w:r w:rsidRPr="007409A8">
        <w:rPr>
          <w:rFonts w:ascii="Times New Roman" w:hAnsi="Times New Roman"/>
        </w:rPr>
        <w:t>e) objednatel se vyjádří k oceněnému soupisu prací, dodávek a služeb nejpozději do 5 dnů od jeho obdržení,</w:t>
      </w:r>
    </w:p>
    <w:p w14:paraId="716DBF70" w14:textId="77777777" w:rsidR="00FB3C9A" w:rsidRPr="007409A8" w:rsidRDefault="00FB3C9A" w:rsidP="00FB3C9A">
      <w:pPr>
        <w:spacing w:after="0"/>
        <w:jc w:val="both"/>
        <w:rPr>
          <w:rFonts w:ascii="Times New Roman" w:hAnsi="Times New Roman"/>
        </w:rPr>
      </w:pPr>
      <w:r w:rsidRPr="007409A8">
        <w:rPr>
          <w:rFonts w:ascii="Times New Roman" w:hAnsi="Times New Roman"/>
        </w:rPr>
        <w:t>f) zhotovitel vyzve objednatele k převzetí provedených prací na stavbě,</w:t>
      </w:r>
    </w:p>
    <w:p w14:paraId="1A562D8A" w14:textId="77777777" w:rsidR="00FB3C9A" w:rsidRPr="007409A8" w:rsidRDefault="00FB3C9A" w:rsidP="00FB3C9A">
      <w:pPr>
        <w:spacing w:after="0"/>
        <w:jc w:val="both"/>
        <w:rPr>
          <w:rFonts w:ascii="Times New Roman" w:hAnsi="Times New Roman"/>
        </w:rPr>
      </w:pPr>
      <w:r w:rsidRPr="007409A8">
        <w:rPr>
          <w:rFonts w:ascii="Times New Roman" w:hAnsi="Times New Roman"/>
        </w:rPr>
        <w:t>g) objednatel je povinen do 15 dnů od obdržení vyzvání zahájit přebírání prací a sepsat zápis o předání a převzetí, podepsaný oprávněnými zástupci obou stran,</w:t>
      </w:r>
    </w:p>
    <w:p w14:paraId="771DD8BA" w14:textId="77777777" w:rsidR="00FB3C9A" w:rsidRPr="007409A8" w:rsidRDefault="00FB3C9A" w:rsidP="00FB3C9A">
      <w:pPr>
        <w:spacing w:after="0"/>
        <w:jc w:val="both"/>
        <w:rPr>
          <w:rFonts w:ascii="Times New Roman" w:hAnsi="Times New Roman"/>
        </w:rPr>
      </w:pPr>
      <w:r w:rsidRPr="007409A8">
        <w:rPr>
          <w:rFonts w:ascii="Times New Roman" w:hAnsi="Times New Roman"/>
        </w:rPr>
        <w:t>h) zhotovitel odveze svůj nezabudovaný nevyúčtovaný materiál a zařízení a vyklidí staveniště nejpozději do 15 dnů po předání a převzetí prací objednatelem podle písm. g) tohoto bodu,</w:t>
      </w:r>
    </w:p>
    <w:p w14:paraId="4F10505B" w14:textId="77777777" w:rsidR="00FB3C9A" w:rsidRPr="007409A8" w:rsidRDefault="00FB3C9A" w:rsidP="00FB3C9A">
      <w:pPr>
        <w:spacing w:after="0"/>
        <w:jc w:val="both"/>
        <w:rPr>
          <w:rFonts w:ascii="Times New Roman" w:hAnsi="Times New Roman"/>
        </w:rPr>
      </w:pPr>
      <w:r w:rsidRPr="007409A8">
        <w:rPr>
          <w:rFonts w:ascii="Times New Roman" w:hAnsi="Times New Roman"/>
        </w:rPr>
        <w:t>i) zhotovitel provede (s použitím oceněného soupisu prací, dodávek a služeb, zpracovaného a odsouhlaseného podle předchozích ustanovení tohoto odstavce) finanční vyčíslení všech provedených prací, dodávek a služeb, všech dosud vyúčtovaných prací, dodávek a služeb, popřípadě poskytnutých záloh a zpracuje konečnou fakturu, ve které budou uplatněny zbývající (dříve neuplatněné) finanční nároky vůči objednateli ke dni odstoupení od smlouvy,</w:t>
      </w:r>
    </w:p>
    <w:p w14:paraId="3FE78568" w14:textId="77777777" w:rsidR="00FB3C9A" w:rsidRPr="007409A8" w:rsidRDefault="00FB3C9A" w:rsidP="00FB3C9A">
      <w:pPr>
        <w:spacing w:after="0"/>
        <w:jc w:val="both"/>
        <w:rPr>
          <w:rFonts w:ascii="Times New Roman" w:hAnsi="Times New Roman"/>
        </w:rPr>
      </w:pPr>
      <w:r w:rsidRPr="007409A8">
        <w:rPr>
          <w:rFonts w:ascii="Times New Roman" w:hAnsi="Times New Roman"/>
        </w:rPr>
        <w:t>j) objednatel uhradí konečnou fakturu ve lhůtě splatnosti podle čl. VI. této smlouvy.</w:t>
      </w:r>
    </w:p>
    <w:p w14:paraId="2FF5B229" w14:textId="77777777" w:rsidR="00FB3C9A" w:rsidRPr="007409A8" w:rsidRDefault="00FB3C9A" w:rsidP="00FB3C9A">
      <w:pPr>
        <w:spacing w:after="0"/>
        <w:jc w:val="both"/>
        <w:rPr>
          <w:rFonts w:ascii="Times New Roman" w:hAnsi="Times New Roman"/>
        </w:rPr>
      </w:pPr>
    </w:p>
    <w:p w14:paraId="7FC09E64" w14:textId="77777777" w:rsidR="00FB3C9A" w:rsidRPr="007409A8" w:rsidRDefault="00FB3C9A" w:rsidP="00FB3C9A">
      <w:pPr>
        <w:spacing w:after="0"/>
        <w:jc w:val="both"/>
        <w:rPr>
          <w:rFonts w:ascii="Times New Roman" w:hAnsi="Times New Roman"/>
        </w:rPr>
      </w:pPr>
      <w:r w:rsidRPr="007409A8">
        <w:rPr>
          <w:rFonts w:ascii="Times New Roman" w:hAnsi="Times New Roman"/>
        </w:rPr>
        <w:t xml:space="preserve">6. Výše uvedeným ujednáním není dotčeno právo na náhradu škody vzniklé porušením smlouvy. </w:t>
      </w:r>
    </w:p>
    <w:p w14:paraId="1B8957D1" w14:textId="77777777" w:rsidR="00FB3C9A" w:rsidRPr="007409A8" w:rsidRDefault="00FB3C9A" w:rsidP="00FB3C9A">
      <w:pPr>
        <w:spacing w:after="0"/>
        <w:jc w:val="both"/>
        <w:rPr>
          <w:rFonts w:ascii="Times New Roman" w:hAnsi="Times New Roman"/>
        </w:rPr>
      </w:pPr>
    </w:p>
    <w:p w14:paraId="7EFABF91" w14:textId="77777777" w:rsidR="00FB3C9A" w:rsidRPr="007409A8" w:rsidRDefault="00FB3C9A" w:rsidP="00FB3C9A">
      <w:pPr>
        <w:spacing w:after="0"/>
        <w:jc w:val="both"/>
        <w:rPr>
          <w:rFonts w:ascii="Times New Roman" w:hAnsi="Times New Roman"/>
        </w:rPr>
      </w:pPr>
    </w:p>
    <w:p w14:paraId="74942B4A" w14:textId="77777777" w:rsidR="00FB3C9A" w:rsidRPr="007409A8" w:rsidRDefault="00FB3C9A" w:rsidP="00FB3C9A">
      <w:pPr>
        <w:rPr>
          <w:rFonts w:ascii="Times New Roman" w:hAnsi="Times New Roman"/>
          <w:b/>
        </w:rPr>
      </w:pPr>
      <w:r w:rsidRPr="007409A8">
        <w:rPr>
          <w:rFonts w:ascii="Times New Roman" w:hAnsi="Times New Roman"/>
          <w:b/>
        </w:rPr>
        <w:t>Článek XIV.</w:t>
      </w:r>
    </w:p>
    <w:p w14:paraId="734D9B68" w14:textId="77777777" w:rsidR="00FB3C9A" w:rsidRPr="007409A8" w:rsidRDefault="00FB3C9A" w:rsidP="00FB3C9A">
      <w:pPr>
        <w:spacing w:after="0"/>
        <w:rPr>
          <w:rFonts w:ascii="Times New Roman" w:hAnsi="Times New Roman"/>
          <w:u w:val="single"/>
        </w:rPr>
      </w:pPr>
      <w:r w:rsidRPr="007409A8">
        <w:rPr>
          <w:rFonts w:ascii="Times New Roman" w:hAnsi="Times New Roman"/>
          <w:u w:val="single"/>
        </w:rPr>
        <w:t>Závěrečná ustanovení</w:t>
      </w:r>
    </w:p>
    <w:p w14:paraId="2BC86105" w14:textId="3F13226E" w:rsidR="00FB3C9A" w:rsidRDefault="00FB3C9A" w:rsidP="00FB3C9A">
      <w:pPr>
        <w:numPr>
          <w:ilvl w:val="0"/>
          <w:numId w:val="3"/>
        </w:numPr>
        <w:spacing w:after="0"/>
        <w:ind w:left="0" w:firstLine="0"/>
        <w:jc w:val="both"/>
        <w:rPr>
          <w:rFonts w:ascii="Times New Roman" w:hAnsi="Times New Roman"/>
        </w:rPr>
      </w:pPr>
      <w:r w:rsidRPr="007409A8">
        <w:rPr>
          <w:rFonts w:ascii="Times New Roman" w:hAnsi="Times New Roman"/>
        </w:rPr>
        <w:t xml:space="preserve">Právní vztahy neupravené touto smlouvou se řídí příslušnými ustanoveními zákona č. 89/2012 Sb., Občanský zákoník, ve znění pozdějších předpisů. Smluvní strany se dále dohodly, že na jejich vztah upravený touto smlouvou se neužijí ustanovení § 1921, § 1963 odst. 1, § </w:t>
      </w:r>
      <w:proofErr w:type="gramStart"/>
      <w:r w:rsidRPr="007409A8">
        <w:rPr>
          <w:rFonts w:ascii="Times New Roman" w:hAnsi="Times New Roman"/>
        </w:rPr>
        <w:t>1976,  § 1978</w:t>
      </w:r>
      <w:proofErr w:type="gramEnd"/>
      <w:r w:rsidRPr="007409A8">
        <w:rPr>
          <w:rFonts w:ascii="Times New Roman" w:hAnsi="Times New Roman"/>
        </w:rPr>
        <w:t>, § 2112,  § 2595, § 2605 odst. 2, § 2606, § 2609, § 2611, § 2618, § 2620 odst. 2, § 2622, § 2629 odst. 1 a  § 2630 odst. 1 občanského zákoníku.</w:t>
      </w:r>
    </w:p>
    <w:p w14:paraId="1CE3C855" w14:textId="77777777" w:rsidR="00C24E6D" w:rsidRPr="00BB21E2" w:rsidRDefault="00C24E6D" w:rsidP="00C24E6D">
      <w:pPr>
        <w:spacing w:after="0"/>
        <w:jc w:val="both"/>
        <w:rPr>
          <w:rFonts w:ascii="Times New Roman" w:hAnsi="Times New Roman"/>
        </w:rPr>
      </w:pPr>
    </w:p>
    <w:p w14:paraId="413EBB9C" w14:textId="54408C42" w:rsidR="00FB3C9A" w:rsidRPr="007409A8" w:rsidRDefault="00BB21E2" w:rsidP="00FB3C9A">
      <w:pPr>
        <w:spacing w:after="0"/>
        <w:jc w:val="both"/>
        <w:rPr>
          <w:rFonts w:ascii="Times New Roman" w:hAnsi="Times New Roman"/>
        </w:rPr>
      </w:pPr>
      <w:r>
        <w:rPr>
          <w:rFonts w:ascii="Times New Roman" w:hAnsi="Times New Roman"/>
        </w:rPr>
        <w:t>2</w:t>
      </w:r>
      <w:r w:rsidR="00FB3C9A" w:rsidRPr="007409A8">
        <w:rPr>
          <w:rFonts w:ascii="Times New Roman" w:hAnsi="Times New Roman"/>
        </w:rPr>
        <w:t>. Smluvní strany se dohodly, že případné spory, vzniklé ze závazků sjednaných touto smlouvou, budou řešit především vzájemnou dohodou. Spory nevyřešené dohodou budou rozhodovány příslušným obecným soudem.</w:t>
      </w:r>
    </w:p>
    <w:p w14:paraId="698935F3" w14:textId="77777777" w:rsidR="00C24E6D" w:rsidRDefault="00C24E6D" w:rsidP="00FB3C9A">
      <w:pPr>
        <w:spacing w:after="0"/>
        <w:jc w:val="both"/>
        <w:rPr>
          <w:rFonts w:ascii="Times New Roman" w:hAnsi="Times New Roman"/>
        </w:rPr>
      </w:pPr>
    </w:p>
    <w:p w14:paraId="1EB02265" w14:textId="77777777" w:rsidR="00FB3C9A" w:rsidRPr="007409A8" w:rsidRDefault="00FB3C9A" w:rsidP="00FB3C9A">
      <w:pPr>
        <w:spacing w:after="0"/>
        <w:jc w:val="both"/>
        <w:rPr>
          <w:rFonts w:ascii="Times New Roman" w:hAnsi="Times New Roman"/>
        </w:rPr>
      </w:pPr>
      <w:r w:rsidRPr="007409A8">
        <w:rPr>
          <w:rFonts w:ascii="Times New Roman" w:hAnsi="Times New Roman"/>
        </w:rPr>
        <w:t>4. Tuto smlouvu lze měnit jen vzájemnou dohodou smluvních stran, a to pouze formou písemných a číslovaných dodatků.</w:t>
      </w:r>
    </w:p>
    <w:p w14:paraId="6624448C" w14:textId="77777777" w:rsidR="00FB3C9A" w:rsidRPr="007409A8" w:rsidRDefault="00FB3C9A" w:rsidP="00FB3C9A">
      <w:pPr>
        <w:spacing w:after="0"/>
        <w:jc w:val="both"/>
        <w:rPr>
          <w:rFonts w:ascii="Times New Roman" w:hAnsi="Times New Roman"/>
        </w:rPr>
      </w:pPr>
      <w:r w:rsidRPr="007409A8">
        <w:rPr>
          <w:rFonts w:ascii="Times New Roman" w:hAnsi="Times New Roman"/>
        </w:rPr>
        <w:lastRenderedPageBreak/>
        <w:t>5. Tato smlouva se sepisuje ve 2 stejnopisech, z nichž každá smluvní strana obdrží po 1 vyhotovení.</w:t>
      </w:r>
    </w:p>
    <w:p w14:paraId="4FE799A5" w14:textId="77777777" w:rsidR="00C24E6D" w:rsidRDefault="00C24E6D" w:rsidP="00FB3C9A">
      <w:pPr>
        <w:spacing w:after="0"/>
        <w:jc w:val="both"/>
        <w:rPr>
          <w:rFonts w:ascii="Times New Roman" w:hAnsi="Times New Roman"/>
        </w:rPr>
      </w:pPr>
    </w:p>
    <w:p w14:paraId="1866901E" w14:textId="77777777" w:rsidR="00FB3C9A" w:rsidRPr="007409A8" w:rsidRDefault="00FB3C9A" w:rsidP="00FB3C9A">
      <w:pPr>
        <w:spacing w:after="0"/>
        <w:jc w:val="both"/>
        <w:rPr>
          <w:rFonts w:ascii="Times New Roman" w:hAnsi="Times New Roman"/>
        </w:rPr>
      </w:pPr>
      <w:r w:rsidRPr="007409A8">
        <w:rPr>
          <w:rFonts w:ascii="Times New Roman" w:hAnsi="Times New Roman"/>
        </w:rPr>
        <w:t>6. Smluvní strany prohlašují, že toto je jejich svobodná, pravá a vážně míněná vůle uzavřít obchodní smlouvu, že si tuto smlouvu přečetly a s celým jejím obsahem souhlasí. Na důkaz toho připojují své podpisy.</w:t>
      </w:r>
    </w:p>
    <w:p w14:paraId="02FE3E24" w14:textId="77777777" w:rsidR="00C24E6D" w:rsidRDefault="00C24E6D" w:rsidP="00FB3C9A">
      <w:pPr>
        <w:spacing w:after="0"/>
        <w:jc w:val="both"/>
        <w:rPr>
          <w:rFonts w:ascii="Times New Roman" w:hAnsi="Times New Roman"/>
        </w:rPr>
      </w:pPr>
    </w:p>
    <w:p w14:paraId="31B39FE6" w14:textId="77777777" w:rsidR="00FB3C9A" w:rsidRPr="007409A8" w:rsidRDefault="00FB3C9A" w:rsidP="00FB3C9A">
      <w:pPr>
        <w:spacing w:after="0"/>
        <w:jc w:val="both"/>
        <w:rPr>
          <w:rFonts w:ascii="Times New Roman" w:hAnsi="Times New Roman"/>
        </w:rPr>
      </w:pPr>
      <w:r w:rsidRPr="007409A8">
        <w:rPr>
          <w:rFonts w:ascii="Times New Roman" w:hAnsi="Times New Roman"/>
        </w:rPr>
        <w:t xml:space="preserve">7. Tato smlouva podléhá povinnosti zveřejnění dle zákona č. 340/2015 Sb., o zvláštních podmínkách účinnosti některých smluv, uveřejňování těchto smluv a o registru smluv (zákon o registru smluv). Smluvní strany se dohodly, že uveřejnění v registru smluv včetně uvedení </w:t>
      </w:r>
      <w:proofErr w:type="spellStart"/>
      <w:r w:rsidRPr="007409A8">
        <w:rPr>
          <w:rFonts w:ascii="Times New Roman" w:hAnsi="Times New Roman"/>
        </w:rPr>
        <w:t>metadat</w:t>
      </w:r>
      <w:proofErr w:type="spellEnd"/>
      <w:r w:rsidRPr="007409A8">
        <w:rPr>
          <w:rFonts w:ascii="Times New Roman" w:hAnsi="Times New Roman"/>
        </w:rPr>
        <w:t xml:space="preserve"> provede Objednatel, který současně zajistí, aby informace o uveřejnění této smlouvy byly zaslány druhé smluvní straně do její datové schránky.</w:t>
      </w:r>
    </w:p>
    <w:p w14:paraId="6EA28D78" w14:textId="77777777" w:rsidR="00C24E6D" w:rsidRDefault="00C24E6D" w:rsidP="00FB3C9A">
      <w:pPr>
        <w:spacing w:after="0"/>
        <w:jc w:val="both"/>
        <w:rPr>
          <w:rFonts w:ascii="Times New Roman" w:hAnsi="Times New Roman"/>
        </w:rPr>
      </w:pPr>
    </w:p>
    <w:p w14:paraId="4105C32C" w14:textId="77777777" w:rsidR="00FB3C9A" w:rsidRPr="007409A8" w:rsidRDefault="00FB3C9A" w:rsidP="00FB3C9A">
      <w:pPr>
        <w:spacing w:after="0"/>
        <w:jc w:val="both"/>
        <w:rPr>
          <w:rFonts w:ascii="Times New Roman" w:hAnsi="Times New Roman"/>
        </w:rPr>
      </w:pPr>
    </w:p>
    <w:p w14:paraId="151D375E" w14:textId="77777777" w:rsidR="00FB3C9A" w:rsidRPr="007409A8" w:rsidRDefault="00FB3C9A" w:rsidP="00FB3C9A">
      <w:pPr>
        <w:spacing w:after="0"/>
        <w:jc w:val="both"/>
        <w:rPr>
          <w:rFonts w:ascii="Times New Roman" w:hAnsi="Times New Roman"/>
        </w:rPr>
      </w:pPr>
      <w:r w:rsidRPr="007409A8">
        <w:rPr>
          <w:rFonts w:ascii="Times New Roman" w:hAnsi="Times New Roman"/>
        </w:rPr>
        <w:t>Přílohy:</w:t>
      </w:r>
    </w:p>
    <w:p w14:paraId="1CE1D676" w14:textId="77777777" w:rsidR="00FB3C9A" w:rsidRPr="007409A8" w:rsidRDefault="00FB3C9A" w:rsidP="00FB3C9A">
      <w:pPr>
        <w:spacing w:after="0"/>
        <w:jc w:val="both"/>
        <w:rPr>
          <w:rFonts w:ascii="Times New Roman" w:hAnsi="Times New Roman"/>
        </w:rPr>
      </w:pPr>
      <w:r w:rsidRPr="007409A8">
        <w:rPr>
          <w:rFonts w:ascii="Times New Roman" w:hAnsi="Times New Roman"/>
        </w:rPr>
        <w:t xml:space="preserve">č. 1 – Položkový rozpočet (oceněný soupis stavebních prací, dodávek a služeb s výkazem výměr)  </w:t>
      </w:r>
    </w:p>
    <w:p w14:paraId="0A18807B" w14:textId="77777777" w:rsidR="00FB3C9A" w:rsidRDefault="00FB3C9A" w:rsidP="00FB3C9A">
      <w:pPr>
        <w:jc w:val="both"/>
        <w:rPr>
          <w:rFonts w:ascii="Times New Roman" w:hAnsi="Times New Roman"/>
        </w:rPr>
      </w:pPr>
    </w:p>
    <w:p w14:paraId="7643C451" w14:textId="77777777" w:rsidR="00C24E6D" w:rsidRPr="007409A8" w:rsidRDefault="00C24E6D" w:rsidP="00FB3C9A">
      <w:pPr>
        <w:jc w:val="both"/>
        <w:rPr>
          <w:rFonts w:ascii="Times New Roman" w:hAnsi="Times New Roman"/>
        </w:rPr>
      </w:pPr>
    </w:p>
    <w:p w14:paraId="6905A2FB" w14:textId="22DC1F85" w:rsidR="00FB3C9A" w:rsidRPr="007409A8" w:rsidRDefault="00FB3C9A" w:rsidP="00FB3C9A">
      <w:pPr>
        <w:rPr>
          <w:rFonts w:ascii="Times New Roman" w:hAnsi="Times New Roman"/>
        </w:rPr>
      </w:pPr>
      <w:r w:rsidRPr="007409A8">
        <w:rPr>
          <w:rFonts w:ascii="Times New Roman" w:hAnsi="Times New Roman"/>
        </w:rPr>
        <w:t xml:space="preserve"> V</w:t>
      </w:r>
      <w:r w:rsidR="001A418B" w:rsidRPr="007409A8">
        <w:rPr>
          <w:rFonts w:ascii="Times New Roman" w:hAnsi="Times New Roman"/>
        </w:rPr>
        <w:t>e Znojmě</w:t>
      </w:r>
      <w:r w:rsidRPr="007409A8">
        <w:rPr>
          <w:rFonts w:ascii="Times New Roman" w:hAnsi="Times New Roman"/>
        </w:rPr>
        <w:t xml:space="preserve">  </w:t>
      </w:r>
      <w:proofErr w:type="gramStart"/>
      <w:r w:rsidRPr="007409A8">
        <w:rPr>
          <w:rFonts w:ascii="Times New Roman" w:hAnsi="Times New Roman"/>
        </w:rPr>
        <w:t xml:space="preserve">dne .............. </w:t>
      </w:r>
      <w:r w:rsidRPr="007409A8">
        <w:rPr>
          <w:rFonts w:ascii="Times New Roman" w:hAnsi="Times New Roman"/>
        </w:rPr>
        <w:tab/>
      </w:r>
      <w:r w:rsidRPr="007409A8">
        <w:rPr>
          <w:rFonts w:ascii="Times New Roman" w:hAnsi="Times New Roman"/>
        </w:rPr>
        <w:tab/>
      </w:r>
      <w:r w:rsidRPr="007409A8">
        <w:rPr>
          <w:rFonts w:ascii="Times New Roman" w:hAnsi="Times New Roman"/>
        </w:rPr>
        <w:tab/>
        <w:t xml:space="preserve">                </w:t>
      </w:r>
      <w:r w:rsidRPr="007409A8">
        <w:rPr>
          <w:rFonts w:ascii="Times New Roman" w:hAnsi="Times New Roman"/>
          <w:highlight w:val="yellow"/>
        </w:rPr>
        <w:t>V .........</w:t>
      </w:r>
      <w:r w:rsidR="00992820">
        <w:rPr>
          <w:rFonts w:ascii="Times New Roman" w:hAnsi="Times New Roman"/>
          <w:highlight w:val="yellow"/>
        </w:rPr>
        <w:t>........................... dne</w:t>
      </w:r>
      <w:proofErr w:type="gramEnd"/>
      <w:r w:rsidRPr="007409A8">
        <w:rPr>
          <w:rFonts w:ascii="Times New Roman" w:hAnsi="Times New Roman"/>
          <w:highlight w:val="yellow"/>
        </w:rPr>
        <w:t>.........................</w:t>
      </w:r>
    </w:p>
    <w:p w14:paraId="184A6F26" w14:textId="77777777" w:rsidR="00FB3C9A" w:rsidRPr="007409A8" w:rsidRDefault="00FB3C9A" w:rsidP="00FB3C9A">
      <w:pPr>
        <w:rPr>
          <w:rFonts w:ascii="Times New Roman" w:hAnsi="Times New Roman"/>
        </w:rPr>
      </w:pPr>
    </w:p>
    <w:p w14:paraId="7A96B0DC" w14:textId="5B148676" w:rsidR="00FB3C9A" w:rsidRPr="007409A8" w:rsidRDefault="00992820" w:rsidP="00FB3C9A">
      <w:pPr>
        <w:spacing w:after="0"/>
        <w:rPr>
          <w:rFonts w:ascii="Times New Roman" w:hAnsi="Times New Roman"/>
        </w:rPr>
      </w:pPr>
      <w:r>
        <w:rPr>
          <w:rFonts w:ascii="Times New Roman" w:hAnsi="Times New Roman"/>
        </w:rPr>
        <w:t xml:space="preserve">    </w:t>
      </w:r>
      <w:r w:rsidR="001A418B" w:rsidRPr="007409A8">
        <w:rPr>
          <w:rFonts w:ascii="Times New Roman" w:hAnsi="Times New Roman"/>
        </w:rPr>
        <w:t xml:space="preserve"> </w:t>
      </w:r>
      <w:r w:rsidR="00FB3C9A" w:rsidRPr="007409A8">
        <w:rPr>
          <w:rFonts w:ascii="Times New Roman" w:hAnsi="Times New Roman"/>
          <w:highlight w:val="yellow"/>
        </w:rPr>
        <w:t>…….....……………………………</w:t>
      </w:r>
    </w:p>
    <w:p w14:paraId="020BE0A3" w14:textId="2A1CACF0" w:rsidR="00FB3C9A" w:rsidRPr="007409A8" w:rsidRDefault="001A418B" w:rsidP="00FB3C9A">
      <w:pPr>
        <w:spacing w:after="0"/>
        <w:rPr>
          <w:rFonts w:ascii="Times New Roman" w:hAnsi="Times New Roman"/>
        </w:rPr>
      </w:pPr>
      <w:r w:rsidRPr="007409A8">
        <w:rPr>
          <w:rFonts w:ascii="Times New Roman" w:hAnsi="Times New Roman"/>
        </w:rPr>
        <w:t>Střední odborná škola Znojmo, Dvořákova</w:t>
      </w:r>
      <w:r w:rsidR="00FB3C9A" w:rsidRPr="007409A8">
        <w:rPr>
          <w:rFonts w:ascii="Times New Roman" w:hAnsi="Times New Roman"/>
        </w:rPr>
        <w:t>,</w:t>
      </w:r>
    </w:p>
    <w:p w14:paraId="1CB5724F" w14:textId="78C5F3D8" w:rsidR="00FB3C9A" w:rsidRPr="007409A8" w:rsidRDefault="00FB3C9A" w:rsidP="00FB3C9A">
      <w:pPr>
        <w:spacing w:after="0"/>
        <w:rPr>
          <w:rFonts w:ascii="Times New Roman" w:hAnsi="Times New Roman"/>
        </w:rPr>
      </w:pPr>
      <w:r w:rsidRPr="007409A8">
        <w:rPr>
          <w:rFonts w:ascii="Times New Roman" w:hAnsi="Times New Roman"/>
        </w:rPr>
        <w:t xml:space="preserve">     </w:t>
      </w:r>
      <w:r w:rsidR="001A418B" w:rsidRPr="007409A8">
        <w:rPr>
          <w:rFonts w:ascii="Times New Roman" w:hAnsi="Times New Roman"/>
        </w:rPr>
        <w:t xml:space="preserve">    </w:t>
      </w:r>
      <w:r w:rsidRPr="007409A8">
        <w:rPr>
          <w:rFonts w:ascii="Times New Roman" w:hAnsi="Times New Roman"/>
        </w:rPr>
        <w:t>příspěvková organizace</w:t>
      </w:r>
    </w:p>
    <w:p w14:paraId="77EEF0CD" w14:textId="6B9B75C3" w:rsidR="00FB3C9A" w:rsidRPr="007409A8" w:rsidRDefault="001A418B" w:rsidP="00FB3C9A">
      <w:pPr>
        <w:spacing w:after="0"/>
        <w:rPr>
          <w:rFonts w:ascii="Times New Roman" w:hAnsi="Times New Roman"/>
        </w:rPr>
      </w:pPr>
      <w:r w:rsidRPr="007409A8">
        <w:rPr>
          <w:rFonts w:ascii="Times New Roman" w:hAnsi="Times New Roman"/>
        </w:rPr>
        <w:t xml:space="preserve">   Ing. Josef Brouček</w:t>
      </w:r>
      <w:r w:rsidR="00FB3C9A" w:rsidRPr="007409A8">
        <w:rPr>
          <w:rFonts w:ascii="Times New Roman" w:hAnsi="Times New Roman"/>
        </w:rPr>
        <w:t xml:space="preserve"> , ředitel</w:t>
      </w:r>
      <w:r w:rsidR="00FB3C9A" w:rsidRPr="007409A8">
        <w:rPr>
          <w:rFonts w:ascii="Times New Roman" w:hAnsi="Times New Roman"/>
        </w:rPr>
        <w:tab/>
      </w:r>
      <w:r w:rsidR="00FB3C9A" w:rsidRPr="007409A8">
        <w:rPr>
          <w:rFonts w:ascii="Times New Roman" w:hAnsi="Times New Roman"/>
        </w:rPr>
        <w:tab/>
      </w:r>
      <w:r w:rsidR="00FB3C9A" w:rsidRPr="007409A8">
        <w:rPr>
          <w:rFonts w:ascii="Times New Roman" w:hAnsi="Times New Roman"/>
        </w:rPr>
        <w:tab/>
      </w:r>
      <w:r w:rsidR="00FB3C9A" w:rsidRPr="007409A8">
        <w:rPr>
          <w:rFonts w:ascii="Times New Roman" w:hAnsi="Times New Roman"/>
        </w:rPr>
        <w:tab/>
      </w:r>
      <w:r w:rsidR="00FB3C9A" w:rsidRPr="007409A8">
        <w:rPr>
          <w:rFonts w:ascii="Times New Roman" w:hAnsi="Times New Roman"/>
        </w:rPr>
        <w:tab/>
      </w:r>
      <w:r w:rsidR="00FB3C9A" w:rsidRPr="007409A8">
        <w:rPr>
          <w:rFonts w:ascii="Times New Roman" w:hAnsi="Times New Roman"/>
        </w:rPr>
        <w:tab/>
      </w:r>
      <w:r w:rsidR="00FB3C9A" w:rsidRPr="007409A8">
        <w:rPr>
          <w:rFonts w:ascii="Times New Roman" w:hAnsi="Times New Roman"/>
          <w:highlight w:val="yellow"/>
        </w:rPr>
        <w:t>……………………</w:t>
      </w:r>
    </w:p>
    <w:p w14:paraId="2498F0D8" w14:textId="0A576C54" w:rsidR="00FB3C9A" w:rsidRPr="007409A8" w:rsidRDefault="00FB3C9A" w:rsidP="00FB3C9A">
      <w:pPr>
        <w:spacing w:after="0"/>
        <w:rPr>
          <w:rFonts w:ascii="Times New Roman" w:hAnsi="Times New Roman"/>
        </w:rPr>
      </w:pPr>
      <w:r w:rsidRPr="007409A8">
        <w:rPr>
          <w:rFonts w:ascii="Times New Roman" w:hAnsi="Times New Roman"/>
        </w:rPr>
        <w:t xml:space="preserve">            za objednatele</w:t>
      </w:r>
      <w:r w:rsidRPr="007409A8">
        <w:rPr>
          <w:rFonts w:ascii="Times New Roman" w:hAnsi="Times New Roman"/>
        </w:rPr>
        <w:tab/>
      </w:r>
      <w:r w:rsidRPr="007409A8">
        <w:rPr>
          <w:rFonts w:ascii="Times New Roman" w:hAnsi="Times New Roman"/>
        </w:rPr>
        <w:tab/>
      </w:r>
      <w:r w:rsidRPr="007409A8">
        <w:rPr>
          <w:rFonts w:ascii="Times New Roman" w:hAnsi="Times New Roman"/>
        </w:rPr>
        <w:tab/>
      </w:r>
      <w:r w:rsidRPr="007409A8">
        <w:rPr>
          <w:rFonts w:ascii="Times New Roman" w:hAnsi="Times New Roman"/>
        </w:rPr>
        <w:tab/>
      </w:r>
      <w:r w:rsidRPr="007409A8">
        <w:rPr>
          <w:rFonts w:ascii="Times New Roman" w:hAnsi="Times New Roman"/>
        </w:rPr>
        <w:tab/>
      </w:r>
      <w:r w:rsidRPr="007409A8">
        <w:rPr>
          <w:rFonts w:ascii="Times New Roman" w:hAnsi="Times New Roman"/>
        </w:rPr>
        <w:tab/>
      </w:r>
      <w:r w:rsidRPr="007409A8">
        <w:rPr>
          <w:rFonts w:ascii="Times New Roman" w:hAnsi="Times New Roman"/>
        </w:rPr>
        <w:tab/>
        <w:t>za zhotovitele</w:t>
      </w:r>
    </w:p>
    <w:p w14:paraId="1A5C586D" w14:textId="77777777" w:rsidR="00FB3C9A" w:rsidRPr="007409A8" w:rsidRDefault="00FB3C9A" w:rsidP="00FB3C9A">
      <w:pPr>
        <w:spacing w:after="0"/>
        <w:rPr>
          <w:rFonts w:ascii="Times New Roman" w:hAnsi="Times New Roman"/>
        </w:rPr>
      </w:pPr>
    </w:p>
    <w:p w14:paraId="55279173" w14:textId="2998629E" w:rsidR="00401240" w:rsidRPr="007409A8" w:rsidRDefault="00401240" w:rsidP="00F05CF1">
      <w:pPr>
        <w:spacing w:after="0"/>
        <w:rPr>
          <w:rFonts w:ascii="Times New Roman" w:hAnsi="Times New Roman"/>
        </w:rPr>
      </w:pPr>
    </w:p>
    <w:sectPr w:rsidR="00401240" w:rsidRPr="007409A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0C490" w14:textId="77777777" w:rsidR="00305718" w:rsidRDefault="00305718" w:rsidP="00B35A1C">
      <w:pPr>
        <w:spacing w:after="0" w:line="240" w:lineRule="auto"/>
      </w:pPr>
      <w:r>
        <w:separator/>
      </w:r>
    </w:p>
  </w:endnote>
  <w:endnote w:type="continuationSeparator" w:id="0">
    <w:p w14:paraId="73EDC31E" w14:textId="77777777" w:rsidR="00305718" w:rsidRDefault="00305718" w:rsidP="00B35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402940"/>
      <w:docPartObj>
        <w:docPartGallery w:val="Page Numbers (Bottom of Page)"/>
        <w:docPartUnique/>
      </w:docPartObj>
    </w:sdtPr>
    <w:sdtEndPr/>
    <w:sdtContent>
      <w:sdt>
        <w:sdtPr>
          <w:id w:val="-1705238520"/>
          <w:docPartObj>
            <w:docPartGallery w:val="Page Numbers (Top of Page)"/>
            <w:docPartUnique/>
          </w:docPartObj>
        </w:sdtPr>
        <w:sdtEndPr/>
        <w:sdtContent>
          <w:p w14:paraId="7C8FDF8B" w14:textId="076ADB2B" w:rsidR="00B35A1C" w:rsidRDefault="00B35A1C">
            <w:pPr>
              <w:pStyle w:val="Zpat"/>
            </w:pPr>
            <w:r>
              <w:t xml:space="preserve">Stránka </w:t>
            </w:r>
            <w:r>
              <w:rPr>
                <w:b/>
                <w:bCs/>
                <w:sz w:val="24"/>
                <w:szCs w:val="24"/>
              </w:rPr>
              <w:fldChar w:fldCharType="begin"/>
            </w:r>
            <w:r>
              <w:rPr>
                <w:b/>
                <w:bCs/>
              </w:rPr>
              <w:instrText>PAGE</w:instrText>
            </w:r>
            <w:r>
              <w:rPr>
                <w:b/>
                <w:bCs/>
                <w:sz w:val="24"/>
                <w:szCs w:val="24"/>
              </w:rPr>
              <w:fldChar w:fldCharType="separate"/>
            </w:r>
            <w:r w:rsidR="00CA2D6B">
              <w:rPr>
                <w:b/>
                <w:bCs/>
                <w:noProof/>
              </w:rPr>
              <w:t>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A2D6B">
              <w:rPr>
                <w:b/>
                <w:bCs/>
                <w:noProof/>
              </w:rPr>
              <w:t>12</w:t>
            </w:r>
            <w:r>
              <w:rPr>
                <w:b/>
                <w:bCs/>
                <w:sz w:val="24"/>
                <w:szCs w:val="24"/>
              </w:rPr>
              <w:fldChar w:fldCharType="end"/>
            </w:r>
          </w:p>
        </w:sdtContent>
      </w:sdt>
    </w:sdtContent>
  </w:sdt>
  <w:p w14:paraId="34E1B8FB" w14:textId="77777777" w:rsidR="00B35A1C" w:rsidRDefault="00B35A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A252C1" w14:textId="77777777" w:rsidR="00305718" w:rsidRDefault="00305718" w:rsidP="00B35A1C">
      <w:pPr>
        <w:spacing w:after="0" w:line="240" w:lineRule="auto"/>
      </w:pPr>
      <w:r>
        <w:separator/>
      </w:r>
    </w:p>
  </w:footnote>
  <w:footnote w:type="continuationSeparator" w:id="0">
    <w:p w14:paraId="23A606A1" w14:textId="77777777" w:rsidR="00305718" w:rsidRDefault="00305718" w:rsidP="00B35A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84E43"/>
    <w:multiLevelType w:val="hybridMultilevel"/>
    <w:tmpl w:val="FD8807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4DE69C8"/>
    <w:multiLevelType w:val="hybridMultilevel"/>
    <w:tmpl w:val="C994E3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F757232"/>
    <w:multiLevelType w:val="hybridMultilevel"/>
    <w:tmpl w:val="8E8C1A2E"/>
    <w:lvl w:ilvl="0" w:tplc="FFFFFFFF">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2B41186C"/>
    <w:multiLevelType w:val="hybridMultilevel"/>
    <w:tmpl w:val="9FB46C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FA872F6"/>
    <w:multiLevelType w:val="hybridMultilevel"/>
    <w:tmpl w:val="338A90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F8B086C"/>
    <w:multiLevelType w:val="hybridMultilevel"/>
    <w:tmpl w:val="C996F8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A526F94"/>
    <w:multiLevelType w:val="hybridMultilevel"/>
    <w:tmpl w:val="CA9654AA"/>
    <w:lvl w:ilvl="0" w:tplc="74C2B2DA">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30A5580"/>
    <w:multiLevelType w:val="hybridMultilevel"/>
    <w:tmpl w:val="B8C276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3D7055C"/>
    <w:multiLevelType w:val="hybridMultilevel"/>
    <w:tmpl w:val="9EBE59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3"/>
  </w:num>
  <w:num w:numId="5">
    <w:abstractNumId w:val="6"/>
  </w:num>
  <w:num w:numId="6">
    <w:abstractNumId w:val="0"/>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535"/>
    <w:rsid w:val="00006120"/>
    <w:rsid w:val="000155DB"/>
    <w:rsid w:val="000272FC"/>
    <w:rsid w:val="00115FC7"/>
    <w:rsid w:val="00144BF7"/>
    <w:rsid w:val="001A418B"/>
    <w:rsid w:val="00210C82"/>
    <w:rsid w:val="002216B4"/>
    <w:rsid w:val="00270160"/>
    <w:rsid w:val="002F42C3"/>
    <w:rsid w:val="00305718"/>
    <w:rsid w:val="003400D6"/>
    <w:rsid w:val="00342087"/>
    <w:rsid w:val="003C7535"/>
    <w:rsid w:val="003F7BDA"/>
    <w:rsid w:val="00401240"/>
    <w:rsid w:val="00443D1E"/>
    <w:rsid w:val="00476C09"/>
    <w:rsid w:val="00515292"/>
    <w:rsid w:val="00560753"/>
    <w:rsid w:val="00647BC6"/>
    <w:rsid w:val="00665DC0"/>
    <w:rsid w:val="006677C2"/>
    <w:rsid w:val="00697F89"/>
    <w:rsid w:val="006D54B5"/>
    <w:rsid w:val="006E76D8"/>
    <w:rsid w:val="00730E51"/>
    <w:rsid w:val="007409A8"/>
    <w:rsid w:val="00741ED8"/>
    <w:rsid w:val="00754546"/>
    <w:rsid w:val="007638C2"/>
    <w:rsid w:val="00771D6E"/>
    <w:rsid w:val="007A1780"/>
    <w:rsid w:val="007A5E79"/>
    <w:rsid w:val="007C492A"/>
    <w:rsid w:val="00877B1B"/>
    <w:rsid w:val="008A473E"/>
    <w:rsid w:val="008A6634"/>
    <w:rsid w:val="008B5C10"/>
    <w:rsid w:val="008C44B9"/>
    <w:rsid w:val="00925E9D"/>
    <w:rsid w:val="009328E8"/>
    <w:rsid w:val="00974FA5"/>
    <w:rsid w:val="0098210E"/>
    <w:rsid w:val="00992820"/>
    <w:rsid w:val="009932CE"/>
    <w:rsid w:val="00A53C60"/>
    <w:rsid w:val="00A64588"/>
    <w:rsid w:val="00AB3AB1"/>
    <w:rsid w:val="00B35A1C"/>
    <w:rsid w:val="00B3761A"/>
    <w:rsid w:val="00B43BC4"/>
    <w:rsid w:val="00B56D7F"/>
    <w:rsid w:val="00BB21E2"/>
    <w:rsid w:val="00BB2FC1"/>
    <w:rsid w:val="00BC5890"/>
    <w:rsid w:val="00BD1CE5"/>
    <w:rsid w:val="00C24E6D"/>
    <w:rsid w:val="00C76380"/>
    <w:rsid w:val="00CA2D6B"/>
    <w:rsid w:val="00CC499B"/>
    <w:rsid w:val="00D17D0E"/>
    <w:rsid w:val="00DD7610"/>
    <w:rsid w:val="00E25F1D"/>
    <w:rsid w:val="00E70227"/>
    <w:rsid w:val="00F05CF1"/>
    <w:rsid w:val="00F966CC"/>
    <w:rsid w:val="00F97CCE"/>
    <w:rsid w:val="00FA0D2B"/>
    <w:rsid w:val="00FB3C9A"/>
    <w:rsid w:val="00FC6B33"/>
    <w:rsid w:val="00FE20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2063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C7535"/>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01240"/>
    <w:pPr>
      <w:ind w:left="720"/>
      <w:contextualSpacing/>
    </w:pPr>
  </w:style>
  <w:style w:type="paragraph" w:styleId="Zhlav">
    <w:name w:val="header"/>
    <w:basedOn w:val="Normln"/>
    <w:link w:val="ZhlavChar"/>
    <w:uiPriority w:val="99"/>
    <w:unhideWhenUsed/>
    <w:rsid w:val="00401240"/>
    <w:pPr>
      <w:tabs>
        <w:tab w:val="center" w:pos="4536"/>
        <w:tab w:val="right" w:pos="9072"/>
      </w:tabs>
    </w:pPr>
    <w:rPr>
      <w:lang w:val="x-none"/>
    </w:rPr>
  </w:style>
  <w:style w:type="character" w:customStyle="1" w:styleId="ZhlavChar">
    <w:name w:val="Záhlaví Char"/>
    <w:basedOn w:val="Standardnpsmoodstavce"/>
    <w:link w:val="Zhlav"/>
    <w:uiPriority w:val="99"/>
    <w:rsid w:val="00401240"/>
    <w:rPr>
      <w:rFonts w:ascii="Calibri" w:eastAsia="Calibri" w:hAnsi="Calibri" w:cs="Times New Roman"/>
      <w:lang w:val="x-none"/>
    </w:rPr>
  </w:style>
  <w:style w:type="paragraph" w:styleId="Textbubliny">
    <w:name w:val="Balloon Text"/>
    <w:basedOn w:val="Normln"/>
    <w:link w:val="TextbublinyChar"/>
    <w:uiPriority w:val="99"/>
    <w:semiHidden/>
    <w:unhideWhenUsed/>
    <w:rsid w:val="00697F8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97F89"/>
    <w:rPr>
      <w:rFonts w:ascii="Segoe UI" w:eastAsia="Calibri" w:hAnsi="Segoe UI" w:cs="Segoe UI"/>
      <w:sz w:val="18"/>
      <w:szCs w:val="18"/>
    </w:rPr>
  </w:style>
  <w:style w:type="character" w:styleId="Odkaznakoment">
    <w:name w:val="annotation reference"/>
    <w:basedOn w:val="Standardnpsmoodstavce"/>
    <w:uiPriority w:val="99"/>
    <w:semiHidden/>
    <w:unhideWhenUsed/>
    <w:rsid w:val="00697F89"/>
    <w:rPr>
      <w:sz w:val="16"/>
      <w:szCs w:val="16"/>
    </w:rPr>
  </w:style>
  <w:style w:type="paragraph" w:styleId="Textkomente">
    <w:name w:val="annotation text"/>
    <w:basedOn w:val="Normln"/>
    <w:link w:val="TextkomenteChar"/>
    <w:uiPriority w:val="99"/>
    <w:semiHidden/>
    <w:unhideWhenUsed/>
    <w:rsid w:val="00697F89"/>
    <w:pPr>
      <w:spacing w:line="240" w:lineRule="auto"/>
    </w:pPr>
    <w:rPr>
      <w:sz w:val="20"/>
      <w:szCs w:val="20"/>
    </w:rPr>
  </w:style>
  <w:style w:type="character" w:customStyle="1" w:styleId="TextkomenteChar">
    <w:name w:val="Text komentáře Char"/>
    <w:basedOn w:val="Standardnpsmoodstavce"/>
    <w:link w:val="Textkomente"/>
    <w:uiPriority w:val="99"/>
    <w:semiHidden/>
    <w:rsid w:val="00697F89"/>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697F89"/>
    <w:rPr>
      <w:b/>
      <w:bCs/>
    </w:rPr>
  </w:style>
  <w:style w:type="character" w:customStyle="1" w:styleId="PedmtkomenteChar">
    <w:name w:val="Předmět komentáře Char"/>
    <w:basedOn w:val="TextkomenteChar"/>
    <w:link w:val="Pedmtkomente"/>
    <w:uiPriority w:val="99"/>
    <w:semiHidden/>
    <w:rsid w:val="00697F89"/>
    <w:rPr>
      <w:rFonts w:ascii="Calibri" w:eastAsia="Calibri" w:hAnsi="Calibri" w:cs="Times New Roman"/>
      <w:b/>
      <w:bCs/>
      <w:sz w:val="20"/>
      <w:szCs w:val="20"/>
    </w:rPr>
  </w:style>
  <w:style w:type="paragraph" w:styleId="Zpat">
    <w:name w:val="footer"/>
    <w:basedOn w:val="Normln"/>
    <w:link w:val="ZpatChar"/>
    <w:uiPriority w:val="99"/>
    <w:unhideWhenUsed/>
    <w:rsid w:val="00B35A1C"/>
    <w:pPr>
      <w:tabs>
        <w:tab w:val="center" w:pos="4536"/>
        <w:tab w:val="right" w:pos="9072"/>
      </w:tabs>
      <w:spacing w:after="0" w:line="240" w:lineRule="auto"/>
    </w:pPr>
  </w:style>
  <w:style w:type="character" w:customStyle="1" w:styleId="ZpatChar">
    <w:name w:val="Zápatí Char"/>
    <w:basedOn w:val="Standardnpsmoodstavce"/>
    <w:link w:val="Zpat"/>
    <w:uiPriority w:val="99"/>
    <w:rsid w:val="00B35A1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C7535"/>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01240"/>
    <w:pPr>
      <w:ind w:left="720"/>
      <w:contextualSpacing/>
    </w:pPr>
  </w:style>
  <w:style w:type="paragraph" w:styleId="Zhlav">
    <w:name w:val="header"/>
    <w:basedOn w:val="Normln"/>
    <w:link w:val="ZhlavChar"/>
    <w:uiPriority w:val="99"/>
    <w:unhideWhenUsed/>
    <w:rsid w:val="00401240"/>
    <w:pPr>
      <w:tabs>
        <w:tab w:val="center" w:pos="4536"/>
        <w:tab w:val="right" w:pos="9072"/>
      </w:tabs>
    </w:pPr>
    <w:rPr>
      <w:lang w:val="x-none"/>
    </w:rPr>
  </w:style>
  <w:style w:type="character" w:customStyle="1" w:styleId="ZhlavChar">
    <w:name w:val="Záhlaví Char"/>
    <w:basedOn w:val="Standardnpsmoodstavce"/>
    <w:link w:val="Zhlav"/>
    <w:uiPriority w:val="99"/>
    <w:rsid w:val="00401240"/>
    <w:rPr>
      <w:rFonts w:ascii="Calibri" w:eastAsia="Calibri" w:hAnsi="Calibri" w:cs="Times New Roman"/>
      <w:lang w:val="x-none"/>
    </w:rPr>
  </w:style>
  <w:style w:type="paragraph" w:styleId="Textbubliny">
    <w:name w:val="Balloon Text"/>
    <w:basedOn w:val="Normln"/>
    <w:link w:val="TextbublinyChar"/>
    <w:uiPriority w:val="99"/>
    <w:semiHidden/>
    <w:unhideWhenUsed/>
    <w:rsid w:val="00697F8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97F89"/>
    <w:rPr>
      <w:rFonts w:ascii="Segoe UI" w:eastAsia="Calibri" w:hAnsi="Segoe UI" w:cs="Segoe UI"/>
      <w:sz w:val="18"/>
      <w:szCs w:val="18"/>
    </w:rPr>
  </w:style>
  <w:style w:type="character" w:styleId="Odkaznakoment">
    <w:name w:val="annotation reference"/>
    <w:basedOn w:val="Standardnpsmoodstavce"/>
    <w:uiPriority w:val="99"/>
    <w:semiHidden/>
    <w:unhideWhenUsed/>
    <w:rsid w:val="00697F89"/>
    <w:rPr>
      <w:sz w:val="16"/>
      <w:szCs w:val="16"/>
    </w:rPr>
  </w:style>
  <w:style w:type="paragraph" w:styleId="Textkomente">
    <w:name w:val="annotation text"/>
    <w:basedOn w:val="Normln"/>
    <w:link w:val="TextkomenteChar"/>
    <w:uiPriority w:val="99"/>
    <w:semiHidden/>
    <w:unhideWhenUsed/>
    <w:rsid w:val="00697F89"/>
    <w:pPr>
      <w:spacing w:line="240" w:lineRule="auto"/>
    </w:pPr>
    <w:rPr>
      <w:sz w:val="20"/>
      <w:szCs w:val="20"/>
    </w:rPr>
  </w:style>
  <w:style w:type="character" w:customStyle="1" w:styleId="TextkomenteChar">
    <w:name w:val="Text komentáře Char"/>
    <w:basedOn w:val="Standardnpsmoodstavce"/>
    <w:link w:val="Textkomente"/>
    <w:uiPriority w:val="99"/>
    <w:semiHidden/>
    <w:rsid w:val="00697F89"/>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697F89"/>
    <w:rPr>
      <w:b/>
      <w:bCs/>
    </w:rPr>
  </w:style>
  <w:style w:type="character" w:customStyle="1" w:styleId="PedmtkomenteChar">
    <w:name w:val="Předmět komentáře Char"/>
    <w:basedOn w:val="TextkomenteChar"/>
    <w:link w:val="Pedmtkomente"/>
    <w:uiPriority w:val="99"/>
    <w:semiHidden/>
    <w:rsid w:val="00697F89"/>
    <w:rPr>
      <w:rFonts w:ascii="Calibri" w:eastAsia="Calibri" w:hAnsi="Calibri" w:cs="Times New Roman"/>
      <w:b/>
      <w:bCs/>
      <w:sz w:val="20"/>
      <w:szCs w:val="20"/>
    </w:rPr>
  </w:style>
  <w:style w:type="paragraph" w:styleId="Zpat">
    <w:name w:val="footer"/>
    <w:basedOn w:val="Normln"/>
    <w:link w:val="ZpatChar"/>
    <w:uiPriority w:val="99"/>
    <w:unhideWhenUsed/>
    <w:rsid w:val="00B35A1C"/>
    <w:pPr>
      <w:tabs>
        <w:tab w:val="center" w:pos="4536"/>
        <w:tab w:val="right" w:pos="9072"/>
      </w:tabs>
      <w:spacing w:after="0" w:line="240" w:lineRule="auto"/>
    </w:pPr>
  </w:style>
  <w:style w:type="character" w:customStyle="1" w:styleId="ZpatChar">
    <w:name w:val="Zápatí Char"/>
    <w:basedOn w:val="Standardnpsmoodstavce"/>
    <w:link w:val="Zpat"/>
    <w:uiPriority w:val="99"/>
    <w:rsid w:val="00B35A1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4273</Words>
  <Characters>25211</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Kapitan</dc:creator>
  <cp:lastModifiedBy>Ing. Havlín</cp:lastModifiedBy>
  <cp:revision>5</cp:revision>
  <cp:lastPrinted>2020-10-27T05:45:00Z</cp:lastPrinted>
  <dcterms:created xsi:type="dcterms:W3CDTF">2020-10-26T15:33:00Z</dcterms:created>
  <dcterms:modified xsi:type="dcterms:W3CDTF">2020-10-27T05:48:00Z</dcterms:modified>
</cp:coreProperties>
</file>